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CC4" w:rsidRDefault="001730A5" w:rsidP="00AC6F37">
      <w:r>
        <w:rPr>
          <w:noProof/>
        </w:rPr>
        <mc:AlternateContent>
          <mc:Choice Requires="wpg">
            <w:drawing>
              <wp:anchor distT="0" distB="0" distL="114300" distR="114300" simplePos="0" relativeHeight="251652608" behindDoc="0" locked="0" layoutInCell="1" allowOverlap="1" wp14:anchorId="60043873" wp14:editId="1CF675DC">
                <wp:simplePos x="0" y="0"/>
                <wp:positionH relativeFrom="page">
                  <wp:posOffset>1104900</wp:posOffset>
                </wp:positionH>
                <wp:positionV relativeFrom="page">
                  <wp:posOffset>2451100</wp:posOffset>
                </wp:positionV>
                <wp:extent cx="5308600" cy="6083300"/>
                <wp:effectExtent l="0" t="0" r="0" b="0"/>
                <wp:wrapThrough wrapText="bothSides">
                  <wp:wrapPolygon edited="0">
                    <wp:start x="-39" y="0"/>
                    <wp:lineTo x="-39" y="21566"/>
                    <wp:lineTo x="21600" y="21566"/>
                    <wp:lineTo x="21600" y="0"/>
                    <wp:lineTo x="-39"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8600" cy="6083300"/>
                          <a:chOff x="0" y="0"/>
                          <a:chExt cx="53086" cy="60833"/>
                        </a:xfrm>
                      </wpg:grpSpPr>
                      <wpg:grpSp>
                        <wpg:cNvPr id="18" name="Group 63"/>
                        <wpg:cNvGrpSpPr>
                          <a:grpSpLocks/>
                        </wpg:cNvGrpSpPr>
                        <wpg:grpSpPr bwMode="auto">
                          <a:xfrm>
                            <a:off x="0" y="0"/>
                            <a:ext cx="53086" cy="60833"/>
                            <a:chOff x="0" y="0"/>
                            <a:chExt cx="39255" cy="39357"/>
                          </a:xfrm>
                        </wpg:grpSpPr>
                        <pic:pic xmlns:pic="http://schemas.openxmlformats.org/drawingml/2006/picture">
                          <pic:nvPicPr>
                            <pic:cNvPr id="19" name="Placeholder"/>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255" cy="38468"/>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s:wsp>
                          <wps:cNvPr id="20" name="Text Box 14"/>
                          <wps:cNvSpPr txBox="1">
                            <a:spLocks noChangeArrowheads="1"/>
                          </wps:cNvSpPr>
                          <wps:spPr bwMode="auto">
                            <a:xfrm>
                              <a:off x="0" y="27257"/>
                              <a:ext cx="39255" cy="12100"/>
                            </a:xfrm>
                            <a:prstGeom prst="rect">
                              <a:avLst/>
                            </a:prstGeom>
                            <a:solidFill>
                              <a:schemeClr val="accent1">
                                <a:lumMod val="100000"/>
                                <a:lumOff val="0"/>
                              </a:scheme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Default="0074050E" w:rsidP="0074050E">
                                <w:pPr>
                                  <w:spacing w:line="276" w:lineRule="auto"/>
                                  <w:jc w:val="center"/>
                                  <w:rPr>
                                    <w:sz w:val="56"/>
                                    <w:szCs w:val="56"/>
                                  </w:rPr>
                                </w:pPr>
                                <w:r>
                                  <w:rPr>
                                    <w:sz w:val="56"/>
                                    <w:szCs w:val="56"/>
                                  </w:rPr>
                                  <w:t xml:space="preserve">STUDY DAY </w:t>
                                </w:r>
                              </w:p>
                              <w:p w:rsidR="0074050E" w:rsidRPr="00A50681" w:rsidRDefault="0074050E" w:rsidP="0074050E">
                                <w:pPr>
                                  <w:spacing w:line="276" w:lineRule="auto"/>
                                  <w:jc w:val="center"/>
                                  <w:rPr>
                                    <w:sz w:val="56"/>
                                    <w:szCs w:val="56"/>
                                  </w:rPr>
                                </w:pPr>
                                <w:r>
                                  <w:rPr>
                                    <w:sz w:val="56"/>
                                    <w:szCs w:val="56"/>
                                  </w:rPr>
                                  <w:t>ORGANISERS GUIDE</w:t>
                                </w:r>
                              </w:p>
                            </w:txbxContent>
                          </wps:txbx>
                          <wps:bodyPr rot="0" vert="horz" wrap="square" lIns="91440" tIns="0" rIns="91440" bIns="0" anchor="t" anchorCtr="0" upright="1">
                            <a:noAutofit/>
                          </wps:bodyPr>
                        </wps:wsp>
                      </wpg:grpSp>
                      <wpg:grpSp>
                        <wpg:cNvPr id="21" name="Group 14"/>
                        <wpg:cNvGrpSpPr>
                          <a:grpSpLocks/>
                        </wpg:cNvGrpSpPr>
                        <wpg:grpSpPr bwMode="auto">
                          <a:xfrm>
                            <a:off x="2839" y="52761"/>
                            <a:ext cx="23492" cy="7292"/>
                            <a:chOff x="0" y="0"/>
                            <a:chExt cx="23492" cy="7292"/>
                          </a:xfrm>
                        </wpg:grpSpPr>
                        <wps:wsp>
                          <wps:cNvPr id="23" name="Text Box 7"/>
                          <wps:cNvSpPr txBox="1">
                            <a:spLocks noChangeArrowheads="1"/>
                          </wps:cNvSpPr>
                          <wps:spPr bwMode="auto">
                            <a:xfrm>
                              <a:off x="0" y="0"/>
                              <a:ext cx="23492" cy="7292"/>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Text Box 4"/>
                          <wps:cNvSpPr txBox="1">
                            <a:spLocks noChangeArrowheads="1"/>
                          </wps:cNvSpPr>
                          <wps:spPr bwMode="auto">
                            <a:xfrm>
                              <a:off x="913" y="458"/>
                              <a:ext cx="21666" cy="218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id="2">
                            <w:txbxContent>
                              <w:p w:rsidR="0074050E" w:rsidRPr="00E02241" w:rsidRDefault="0074050E" w:rsidP="0074050E">
                                <w:pPr>
                                  <w:rPr>
                                    <w:noProof/>
                                    <w:sz w:val="28"/>
                                    <w:szCs w:val="28"/>
                                  </w:rPr>
                                </w:pPr>
                                <w:r w:rsidRPr="00E02241">
                                  <w:rPr>
                                    <w:rFonts w:asciiTheme="majorHAnsi" w:eastAsiaTheme="majorEastAsia" w:hAnsi="Garamond" w:cstheme="majorBidi"/>
                                    <w:b/>
                                    <w:bCs/>
                                    <w:color w:val="FFFFFF" w:themeColor="background1"/>
                                    <w:kern w:val="24"/>
                                    <w:sz w:val="28"/>
                                    <w:szCs w:val="28"/>
                                  </w:rPr>
                                  <w:t xml:space="preserve">Irish Institute of Radiography and Radiation Therapy  </w:t>
                                </w:r>
                                <w:hyperlink r:id="rId6" w:history="1">
                                  <w:r w:rsidRPr="00E02241">
                                    <w:rPr>
                                      <w:rStyle w:val="Hyperlink"/>
                                      <w:rFonts w:asciiTheme="majorHAnsi" w:eastAsiaTheme="majorEastAsia" w:hAnsi="Garamond" w:cstheme="majorBidi"/>
                                      <w:color w:val="FFFFFF" w:themeColor="background1"/>
                                      <w:kern w:val="24"/>
                                      <w:sz w:val="28"/>
                                      <w:szCs w:val="28"/>
                                    </w:rPr>
                                    <w:t>www.iirrt.ie</w:t>
                                  </w:r>
                                </w:hyperlink>
                                <w:r w:rsidRPr="00E02241">
                                  <w:rPr>
                                    <w:rFonts w:asciiTheme="majorHAnsi" w:eastAsiaTheme="majorEastAsia" w:hAnsi="Garamond" w:cstheme="majorBidi"/>
                                    <w:color w:val="FFFFFF" w:themeColor="background1"/>
                                    <w:kern w:val="24"/>
                                    <w:sz w:val="28"/>
                                    <w:szCs w:val="28"/>
                                  </w:rPr>
                                  <w:t xml:space="preserve"> </w:t>
                                </w:r>
                              </w:p>
                            </w:txbxContent>
                          </wps:txbx>
                          <wps:bodyPr rot="0" vert="horz" wrap="square" lIns="0" tIns="0" rIns="0" bIns="0" anchor="t" anchorCtr="0" upright="1">
                            <a:noAutofit/>
                          </wps:bodyPr>
                        </wps:wsp>
                        <wps:wsp>
                          <wps:cNvPr id="25" name="Text Box 13"/>
                          <wps:cNvSpPr txBox="1">
                            <a:spLocks noChangeArrowheads="1"/>
                          </wps:cNvSpPr>
                          <wps:spPr bwMode="auto">
                            <a:xfrm>
                              <a:off x="913" y="2629"/>
                              <a:ext cx="21666" cy="218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linkedTxbx id="2" seq="1"/>
                          <wps:bodyPr rot="0" vert="horz" wrap="square" lIns="0" tIns="0" rIns="0" bIns="0" anchor="t" anchorCtr="0" upright="1">
                            <a:noAutofit/>
                          </wps:bodyPr>
                        </wps:wsp>
                      </wpg:grpSp>
                      <wps:wsp>
                        <wps:cNvPr id="26" name="Text Box 34"/>
                        <wps:cNvSpPr txBox="1">
                          <a:spLocks noChangeArrowheads="1"/>
                        </wps:cNvSpPr>
                        <wps:spPr bwMode="auto">
                          <a:xfrm>
                            <a:off x="2839" y="52761"/>
                            <a:ext cx="23492" cy="7292"/>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bodyPr rot="0" vert="horz" wrap="square" lIns="91440" tIns="45720" rIns="91440" bIns="45720" anchor="t" anchorCtr="0" upright="1">
                          <a:noAutofit/>
                        </wps:bodyPr>
                      </wps:wsp>
                      <wps:wsp>
                        <wps:cNvPr id="29" name="Text Box 17"/>
                        <wps:cNvSpPr txBox="1">
                          <a:spLocks noChangeArrowheads="1"/>
                        </wps:cNvSpPr>
                        <wps:spPr bwMode="auto">
                          <a:xfrm>
                            <a:off x="26926" y="54599"/>
                            <a:ext cx="25923" cy="4857"/>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Default="0074050E" w:rsidP="0074050E">
                              <w:pPr>
                                <w:pStyle w:val="BodyText-Light"/>
                              </w:pPr>
                              <w:r>
                                <w:t>Compiled by</w:t>
                              </w:r>
                              <w:r>
                                <w:tab/>
                                <w:t xml:space="preserve">Sinead O’Sullivan </w:t>
                              </w:r>
                            </w:p>
                            <w:p w:rsidR="0074050E" w:rsidRPr="00857F6B" w:rsidRDefault="0074050E" w:rsidP="0074050E">
                              <w:pPr>
                                <w:pStyle w:val="BodyText-Light"/>
                                <w:ind w:left="720" w:firstLine="720"/>
                              </w:pPr>
                              <w:r>
                                <w:t xml:space="preserve">IIRRT CPD Officer </w:t>
                              </w:r>
                            </w:p>
                          </w:txbxContent>
                        </wps:txbx>
                        <wps:bodyPr rot="0" vert="horz" wrap="square" lIns="9144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043873" id="Group 17" o:spid="_x0000_s1026" style="position:absolute;margin-left:87pt;margin-top:193pt;width:418pt;height:479pt;z-index:251652608;mso-position-horizontal-relative:page;mso-position-vertical-relative:page" coordsize="53086,608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">
                <v:group id="Group 63" o:spid="_x0000_s1027" style="position:absolute;width:53086;height:60833" coordsize="39255,39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laceholder" o:spid="_x0000_s1028" type="#_x0000_t75" style="position:absolute;width:39255;height:384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">
                    <v:imagedata r:id="rId7" o:title=""/>
                  </v:shape>
                  <v:shapetype id="_x0000_t202" coordsize="21600,21600" o:spt="202" path="m,l,21600r21600,l21600,xe">
                    <v:stroke joinstyle="miter"/>
                    <v:path gradientshapeok="t" o:connecttype="rect"/>
                  </v:shapetype>
                  <v:shape id="Text Box 14" o:spid="_x0000_s1029" type="#_x0000_t202" style="position:absolute;top:27257;width:39255;height:1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" fillcolor="#4f81bd [3204]" stroked="f">
                    <v:textbox inset=",0,,0">
                      <w:txbxContent>
                        <w:p w:rsidR="0074050E" w:rsidRDefault="0074050E" w:rsidP="0074050E">
                          <w:pPr>
                            <w:spacing w:line="276" w:lineRule="auto"/>
                            <w:jc w:val="center"/>
                            <w:rPr>
                              <w:sz w:val="56"/>
                              <w:szCs w:val="56"/>
                            </w:rPr>
                          </w:pPr>
                          <w:r>
                            <w:rPr>
                              <w:sz w:val="56"/>
                              <w:szCs w:val="56"/>
                            </w:rPr>
                            <w:t xml:space="preserve">STUDY DAY </w:t>
                          </w:r>
                        </w:p>
                        <w:p w:rsidR="0074050E" w:rsidRPr="00A50681" w:rsidRDefault="0074050E" w:rsidP="0074050E">
                          <w:pPr>
                            <w:spacing w:line="276" w:lineRule="auto"/>
                            <w:jc w:val="center"/>
                            <w:rPr>
                              <w:sz w:val="56"/>
                              <w:szCs w:val="56"/>
                            </w:rPr>
                          </w:pPr>
                          <w:r>
                            <w:rPr>
                              <w:sz w:val="56"/>
                              <w:szCs w:val="56"/>
                            </w:rPr>
                            <w:t>ORGANISERS GUIDE</w:t>
                          </w:r>
                        </w:p>
                      </w:txbxContent>
                    </v:textbox>
                  </v:shape>
                </v:group>
                <v:group id="Group 14" o:spid="_x0000_s1030" style="position:absolute;left:2839;top:52761;width:23492;height:7292" coordsize="23492,7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7" o:spid="_x0000_s1031" type="#_x0000_t202" style="position:absolute;width:23492;height: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shape id="Text Box 4" o:spid="_x0000_s1032" type="#_x0000_t202" style="position:absolute;left:913;top:458;width:21666;height:2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style="mso-next-textbox:#Text Box 13" inset="0,0,0,0">
                      <w:txbxContent>
                        <w:p w:rsidR="0074050E" w:rsidRPr="00E02241" w:rsidRDefault="0074050E" w:rsidP="0074050E">
                          <w:pPr>
                            <w:rPr>
                              <w:noProof/>
                              <w:sz w:val="28"/>
                              <w:szCs w:val="28"/>
                            </w:rPr>
                          </w:pPr>
                          <w:r w:rsidRPr="00E02241">
                            <w:rPr>
                              <w:rFonts w:asciiTheme="majorHAnsi" w:eastAsiaTheme="majorEastAsia" w:hAnsi="Garamond" w:cstheme="majorBidi"/>
                              <w:b/>
                              <w:bCs/>
                              <w:color w:val="FFFFFF" w:themeColor="background1"/>
                              <w:kern w:val="24"/>
                              <w:sz w:val="28"/>
                              <w:szCs w:val="28"/>
                            </w:rPr>
                            <w:t xml:space="preserve">Irish Institute of Radiography and Radiation Therapy  </w:t>
                          </w:r>
                          <w:hyperlink r:id="rId8" w:history="1">
                            <w:r w:rsidRPr="00E02241">
                              <w:rPr>
                                <w:rStyle w:val="Hyperlink"/>
                                <w:rFonts w:asciiTheme="majorHAnsi" w:eastAsiaTheme="majorEastAsia" w:hAnsi="Garamond" w:cstheme="majorBidi"/>
                                <w:color w:val="FFFFFF" w:themeColor="background1"/>
                                <w:kern w:val="24"/>
                                <w:sz w:val="28"/>
                                <w:szCs w:val="28"/>
                              </w:rPr>
                              <w:t>www.iirrt.ie</w:t>
                            </w:r>
                          </w:hyperlink>
                          <w:r w:rsidRPr="00E02241">
                            <w:rPr>
                              <w:rFonts w:asciiTheme="majorHAnsi" w:eastAsiaTheme="majorEastAsia" w:hAnsi="Garamond" w:cstheme="majorBidi"/>
                              <w:color w:val="FFFFFF" w:themeColor="background1"/>
                              <w:kern w:val="24"/>
                              <w:sz w:val="28"/>
                              <w:szCs w:val="28"/>
                            </w:rPr>
                            <w:t xml:space="preserve"> </w:t>
                          </w:r>
                        </w:p>
                      </w:txbxContent>
                    </v:textbox>
                  </v:shape>
                  <v:shape id="Text Box 13" o:spid="_x0000_s1033" type="#_x0000_t202" style="position:absolute;left:913;top:2629;width:21666;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v:textbox>
                  </v:shape>
                </v:group>
                <v:shape id="Text Box 34" o:spid="_x0000_s1034" type="#_x0000_t202" style="position:absolute;left:2839;top:52761;width:23492;height: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shape id="Text Box 17" o:spid="_x0000_s1035" type="#_x0000_t202" style="position:absolute;left:26926;top:54599;width:25923;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" filled="f" stroked="f">
                  <v:textbox inset=",0,,0">
                    <w:txbxContent>
                      <w:p w:rsidR="0074050E" w:rsidRDefault="0074050E" w:rsidP="0074050E">
                        <w:pPr>
                          <w:pStyle w:val="BodyText-Light"/>
                        </w:pPr>
                        <w:r>
                          <w:t>Compiled by</w:t>
                        </w:r>
                        <w:r>
                          <w:tab/>
                          <w:t xml:space="preserve">Sinead O’Sullivan </w:t>
                        </w:r>
                      </w:p>
                      <w:p w:rsidR="0074050E" w:rsidRPr="00857F6B" w:rsidRDefault="0074050E" w:rsidP="0074050E">
                        <w:pPr>
                          <w:pStyle w:val="BodyText-Light"/>
                          <w:ind w:left="720" w:firstLine="720"/>
                        </w:pPr>
                        <w:r>
                          <w:t xml:space="preserve">IIRRT CPD Officer </w:t>
                        </w:r>
                      </w:p>
                    </w:txbxContent>
                  </v:textbox>
                </v:shape>
                <w10:wrap type="through" anchorx="page" anchory="page"/>
              </v:group>
            </w:pict>
          </mc:Fallback>
        </mc:AlternateContent>
      </w:r>
      <w:r>
        <w:rPr>
          <w:noProof/>
        </w:rPr>
        <mc:AlternateContent>
          <mc:Choice Requires="wps">
            <w:drawing>
              <wp:anchor distT="0" distB="0" distL="114300" distR="114300" simplePos="0" relativeHeight="251656704" behindDoc="0" locked="0" layoutInCell="1" allowOverlap="1" wp14:anchorId="361449D8" wp14:editId="4361C3E7">
                <wp:simplePos x="0" y="0"/>
                <wp:positionH relativeFrom="page">
                  <wp:posOffset>1168400</wp:posOffset>
                </wp:positionH>
                <wp:positionV relativeFrom="page">
                  <wp:posOffset>1684655</wp:posOffset>
                </wp:positionV>
                <wp:extent cx="5245100" cy="551815"/>
                <wp:effectExtent l="0" t="0" r="0" b="0"/>
                <wp:wrapThrough wrapText="bothSides">
                  <wp:wrapPolygon edited="0">
                    <wp:start x="0" y="0"/>
                    <wp:lineTo x="0" y="0"/>
                    <wp:lineTo x="0" y="0"/>
                  </wp:wrapPolygon>
                </wp:wrapThrough>
                <wp:docPr id="1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0" cy="551815"/>
                        </a:xfrm>
                        <a:prstGeom prst="rect">
                          <a:avLst/>
                        </a:prstGeom>
                        <a:solidFill>
                          <a:schemeClr val="accent3">
                            <a:lumMod val="75000"/>
                            <a:lumOff val="0"/>
                            <a:alpha val="25098"/>
                          </a:scheme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Pr="0074050E" w:rsidRDefault="0074050E" w:rsidP="0074050E">
                            <w:pPr>
                              <w:jc w:val="center"/>
                              <w:rPr>
                                <w:noProof/>
                              </w:rPr>
                            </w:pPr>
                            <w:r>
                              <w:rPr>
                                <w:i/>
                                <w:sz w:val="22"/>
                                <w:szCs w:val="22"/>
                              </w:rPr>
                              <w:t xml:space="preserve">The IIRRT was </w:t>
                            </w:r>
                            <w:r w:rsidRPr="0074050E">
                              <w:rPr>
                                <w:i/>
                                <w:sz w:val="22"/>
                                <w:szCs w:val="22"/>
                              </w:rPr>
                              <w:t>founded in 1996 and is the professional body representing Radiographers and Radiation Therapists in Ireland.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1449D8" id="Text Box 64" o:spid="_x0000_s1036" type="#_x0000_t202" style="position:absolute;margin-left:92pt;margin-top:132.65pt;width:413pt;height:43.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" fillcolor="#76923c [2406]" stroked="f">
                <v:fill opacity="16448f"/>
                <v:textbox>
                  <w:txbxContent>
                    <w:p w:rsidR="0074050E" w:rsidRPr="0074050E" w:rsidRDefault="0074050E" w:rsidP="0074050E">
                      <w:pPr>
                        <w:jc w:val="center"/>
                        <w:rPr>
                          <w:noProof/>
                        </w:rPr>
                      </w:pPr>
                      <w:r>
                        <w:rPr>
                          <w:i/>
                          <w:sz w:val="22"/>
                          <w:szCs w:val="22"/>
                        </w:rPr>
                        <w:t xml:space="preserve">The IIRRT was </w:t>
                      </w:r>
                      <w:r w:rsidRPr="0074050E">
                        <w:rPr>
                          <w:i/>
                          <w:sz w:val="22"/>
                          <w:szCs w:val="22"/>
                        </w:rPr>
                        <w:t>founded in 1996 and is the professional body representing Radiographers and Radiation Therapists in Ireland.</w:t>
                      </w:r>
                    </w:p>
                  </w:txbxContent>
                </v:textbox>
                <w10:wrap type="through" anchorx="page" anchory="page"/>
              </v:shape>
            </w:pict>
          </mc:Fallback>
        </mc:AlternateContent>
      </w:r>
      <w:r>
        <w:rPr>
          <w:noProof/>
        </w:rPr>
        <mc:AlternateContent>
          <mc:Choice Requires="wps">
            <w:drawing>
              <wp:anchor distT="0" distB="0" distL="114300" distR="114300" simplePos="0" relativeHeight="251660800" behindDoc="0" locked="0" layoutInCell="1" allowOverlap="1" wp14:anchorId="18A545FE" wp14:editId="177AE948">
                <wp:simplePos x="0" y="0"/>
                <wp:positionH relativeFrom="page">
                  <wp:posOffset>1189990</wp:posOffset>
                </wp:positionH>
                <wp:positionV relativeFrom="page">
                  <wp:posOffset>8244205</wp:posOffset>
                </wp:positionV>
                <wp:extent cx="1811020" cy="304800"/>
                <wp:effectExtent l="0" t="1905" r="0" b="0"/>
                <wp:wrapThrough wrapText="bothSides">
                  <wp:wrapPolygon edited="0">
                    <wp:start x="0" y="0"/>
                    <wp:lineTo x="0" y="0"/>
                    <wp:lineTo x="0" y="0"/>
                  </wp:wrapPolygon>
                </wp:wrapThrough>
                <wp:docPr id="1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3048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Pr="00E02241" w:rsidRDefault="0074050E" w:rsidP="0074050E">
                            <w:pPr>
                              <w:jc w:val="right"/>
                              <w:rPr>
                                <w:color w:val="FFFFFF" w:themeColor="background1"/>
                              </w:rPr>
                            </w:pPr>
                            <w:r>
                              <w:rPr>
                                <w:color w:val="FFFFFF" w:themeColor="background1"/>
                              </w:rPr>
                              <w:t>Copyright IIRRT 201</w:t>
                            </w:r>
                            <w:ins w:id="0" w:author="Ciara O'Dowd" w:date="2017-04-27T00:36:00Z">
                              <w:r w:rsidR="0061251B">
                                <w:rPr>
                                  <w:color w:val="FFFFFF" w:themeColor="background1"/>
                                </w:rPr>
                                <w:t>7</w:t>
                              </w:r>
                            </w:ins>
                            <w:del w:id="1" w:author="Ciara O'Dowd" w:date="2017-04-27T00:36:00Z">
                              <w:r w:rsidDel="0061251B">
                                <w:rPr>
                                  <w:color w:val="FFFFFF" w:themeColor="background1"/>
                                </w:rPr>
                                <w:delText>6</w:delText>
                              </w:r>
                            </w:del>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A545FE" id="Text Box 65" o:spid="_x0000_s1037" type="#_x0000_t202" style="position:absolute;margin-left:93.7pt;margin-top:649.15pt;width:142.6pt;height:2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" filled="f" stroked="f">
                <v:textbox>
                  <w:txbxContent>
                    <w:p w:rsidR="0074050E" w:rsidRPr="00E02241" w:rsidRDefault="0074050E" w:rsidP="0074050E">
                      <w:pPr>
                        <w:jc w:val="right"/>
                        <w:rPr>
                          <w:color w:val="FFFFFF" w:themeColor="background1"/>
                        </w:rPr>
                      </w:pPr>
                      <w:r>
                        <w:rPr>
                          <w:color w:val="FFFFFF" w:themeColor="background1"/>
                        </w:rPr>
                        <w:t>Copyright IIRRT 201</w:t>
                      </w:r>
                      <w:ins w:id="2" w:author="Ciara O'Dowd" w:date="2017-04-27T00:36:00Z">
                        <w:r w:rsidR="0061251B">
                          <w:rPr>
                            <w:color w:val="FFFFFF" w:themeColor="background1"/>
                          </w:rPr>
                          <w:t>7</w:t>
                        </w:r>
                      </w:ins>
                      <w:del w:id="3" w:author="Ciara O'Dowd" w:date="2017-04-27T00:36:00Z">
                        <w:r w:rsidDel="0061251B">
                          <w:rPr>
                            <w:color w:val="FFFFFF" w:themeColor="background1"/>
                          </w:rPr>
                          <w:delText>6</w:delText>
                        </w:r>
                      </w:del>
                    </w:p>
                  </w:txbxContent>
                </v:textbox>
                <w10:wrap type="through" anchorx="page" anchory="page"/>
              </v:shape>
            </w:pict>
          </mc:Fallback>
        </mc:AlternateContent>
      </w:r>
      <w:r>
        <w:rPr>
          <w:noProof/>
        </w:rPr>
        <mc:AlternateContent>
          <mc:Choice Requires="wps">
            <w:drawing>
              <wp:anchor distT="0" distB="0" distL="114300" distR="114300" simplePos="0" relativeHeight="251659776" behindDoc="0" locked="0" layoutInCell="1" allowOverlap="1" wp14:anchorId="615437FC" wp14:editId="76F4ADAA">
                <wp:simplePos x="0" y="0"/>
                <wp:positionH relativeFrom="page">
                  <wp:posOffset>2580640</wp:posOffset>
                </wp:positionH>
                <wp:positionV relativeFrom="page">
                  <wp:posOffset>1282700</wp:posOffset>
                </wp:positionV>
                <wp:extent cx="3807460" cy="401955"/>
                <wp:effectExtent l="2540" t="0" r="0" b="4445"/>
                <wp:wrapThrough wrapText="bothSides">
                  <wp:wrapPolygon edited="0">
                    <wp:start x="0" y="0"/>
                    <wp:lineTo x="0" y="0"/>
                    <wp:lineTo x="0" y="0"/>
                  </wp:wrapPolygon>
                </wp:wrapThrough>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40195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Default="0074050E">
                            <w:r>
                              <w:t>The Irish Institute of Radiography &amp; Radiation Therapy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5437FC" id="Text Box 6" o:spid="_x0000_s1038" type="#_x0000_t202" style="position:absolute;margin-left:203.2pt;margin-top:101pt;width:299.8pt;height:31.6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" filled="f" stroked="f">
                <v:textbox>
                  <w:txbxContent>
                    <w:p w:rsidR="0074050E" w:rsidRDefault="0074050E">
                      <w:r>
                        <w:t>The Irish Institute of Radiography &amp; Radiation Therapy</w:t>
                      </w:r>
                    </w:p>
                  </w:txbxContent>
                </v:textbox>
                <w10:wrap type="through" anchorx="page" anchory="page"/>
              </v:shape>
            </w:pict>
          </mc:Fallback>
        </mc:AlternateContent>
      </w:r>
      <w:r w:rsidR="0074050E" w:rsidRPr="0074050E">
        <w:rPr>
          <w:noProof/>
        </w:rPr>
        <w:drawing>
          <wp:anchor distT="0" distB="0" distL="114300" distR="114300" simplePos="0" relativeHeight="251654656" behindDoc="0" locked="0" layoutInCell="1" allowOverlap="1" wp14:anchorId="23B73AE9" wp14:editId="475BC2B4">
            <wp:simplePos x="0" y="0"/>
            <wp:positionH relativeFrom="page">
              <wp:posOffset>1101090</wp:posOffset>
            </wp:positionH>
            <wp:positionV relativeFrom="page">
              <wp:posOffset>137160</wp:posOffset>
            </wp:positionV>
            <wp:extent cx="1362710" cy="1310640"/>
            <wp:effectExtent l="0" t="0" r="8890" b="10160"/>
            <wp:wrapThrough wrapText="bothSides">
              <wp:wrapPolygon edited="0">
                <wp:start x="0" y="0"/>
                <wp:lineTo x="0" y="21349"/>
                <wp:lineTo x="21338" y="21349"/>
                <wp:lineTo x="21338"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 yrs.jpg"/>
                    <pic:cNvPicPr/>
                  </pic:nvPicPr>
                  <pic:blipFill>
                    <a:blip r:embed="rId9">
                      <a:extLst>
                        <a:ext uri="{28A0092B-C50C-407E-A947-70E740481C1C}">
                          <a14:useLocalDpi xmlns:a14="http://schemas.microsoft.com/office/drawing/2010/main" val="0"/>
                        </a:ext>
                      </a:extLst>
                    </a:blip>
                    <a:stretch>
                      <a:fillRect/>
                    </a:stretch>
                  </pic:blipFill>
                  <pic:spPr>
                    <a:xfrm>
                      <a:off x="0" y="0"/>
                      <a:ext cx="1362710" cy="1310640"/>
                    </a:xfrm>
                    <a:prstGeom prst="rect">
                      <a:avLst/>
                    </a:prstGeom>
                  </pic:spPr>
                </pic:pic>
              </a:graphicData>
            </a:graphic>
          </wp:anchor>
        </w:drawing>
      </w:r>
      <w:r>
        <w:rPr>
          <w:noProof/>
        </w:rPr>
        <mc:AlternateContent>
          <mc:Choice Requires="wps">
            <w:drawing>
              <wp:anchor distT="0" distB="0" distL="114300" distR="114300" simplePos="0" relativeHeight="251658752" behindDoc="0" locked="0" layoutInCell="1" allowOverlap="1" wp14:anchorId="264946DD" wp14:editId="64304D19">
                <wp:simplePos x="0" y="0"/>
                <wp:positionH relativeFrom="page">
                  <wp:posOffset>2108200</wp:posOffset>
                </wp:positionH>
                <wp:positionV relativeFrom="page">
                  <wp:posOffset>137160</wp:posOffset>
                </wp:positionV>
                <wp:extent cx="3429000" cy="1183640"/>
                <wp:effectExtent l="0" t="0" r="0" b="0"/>
                <wp:wrapThrough wrapText="bothSides">
                  <wp:wrapPolygon edited="0">
                    <wp:start x="0" y="0"/>
                    <wp:lineTo x="0" y="0"/>
                    <wp:lineTo x="0" y="0"/>
                  </wp:wrapPolygon>
                </wp:wrapThrough>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1836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Pr="0074050E" w:rsidRDefault="0074050E" w:rsidP="0074050E">
                            <w:pPr>
                              <w:jc w:val="center"/>
                              <w:rPr>
                                <w:b/>
                                <w:color w:val="76923C" w:themeColor="accent3" w:themeShade="BF"/>
                                <w:sz w:val="144"/>
                                <w:szCs w:val="144"/>
                              </w:rPr>
                            </w:pPr>
                            <w:r w:rsidRPr="0074050E">
                              <w:rPr>
                                <w:b/>
                                <w:color w:val="76923C" w:themeColor="accent3" w:themeShade="BF"/>
                                <w:sz w:val="144"/>
                                <w:szCs w:val="144"/>
                              </w:rPr>
                              <w:t>IIRRT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4946DD" id="Text Box 5" o:spid="_x0000_s1039" type="#_x0000_t202" style="position:absolute;margin-left:166pt;margin-top:10.8pt;width:270pt;height:9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" filled="f" stroked="f">
                <v:textbox>
                  <w:txbxContent>
                    <w:p w:rsidR="0074050E" w:rsidRPr="0074050E" w:rsidRDefault="0074050E" w:rsidP="0074050E">
                      <w:pPr>
                        <w:jc w:val="center"/>
                        <w:rPr>
                          <w:b/>
                          <w:color w:val="76923C" w:themeColor="accent3" w:themeShade="BF"/>
                          <w:sz w:val="144"/>
                          <w:szCs w:val="144"/>
                        </w:rPr>
                      </w:pPr>
                      <w:r w:rsidRPr="0074050E">
                        <w:rPr>
                          <w:b/>
                          <w:color w:val="76923C" w:themeColor="accent3" w:themeShade="BF"/>
                          <w:sz w:val="144"/>
                          <w:szCs w:val="144"/>
                        </w:rPr>
                        <w:t>IIRRT</w:t>
                      </w:r>
                    </w:p>
                  </w:txbxContent>
                </v:textbox>
                <w10:wrap type="through" anchorx="page" anchory="page"/>
              </v:shape>
            </w:pict>
          </mc:Fallback>
        </mc:AlternateContent>
      </w:r>
      <w:r w:rsidR="0074050E" w:rsidRPr="0074050E">
        <w:rPr>
          <w:noProof/>
        </w:rPr>
        <w:drawing>
          <wp:anchor distT="0" distB="0" distL="114300" distR="114300" simplePos="0" relativeHeight="251655680" behindDoc="0" locked="0" layoutInCell="1" allowOverlap="1" wp14:anchorId="2C0A967E" wp14:editId="2D3C3485">
            <wp:simplePos x="0" y="0"/>
            <wp:positionH relativeFrom="page">
              <wp:posOffset>-4129405</wp:posOffset>
            </wp:positionH>
            <wp:positionV relativeFrom="page">
              <wp:posOffset>548640</wp:posOffset>
            </wp:positionV>
            <wp:extent cx="4129405" cy="1412240"/>
            <wp:effectExtent l="0" t="0" r="10795" b="10160"/>
            <wp:wrapThrough wrapText="bothSides">
              <wp:wrapPolygon edited="0">
                <wp:start x="0" y="0"/>
                <wp:lineTo x="0" y="21367"/>
                <wp:lineTo x="21524" y="21367"/>
                <wp:lineTo x="21524"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RRT Text.jpg"/>
                    <pic:cNvPicPr/>
                  </pic:nvPicPr>
                  <pic:blipFill>
                    <a:blip r:embed="rId10">
                      <a:extLst>
                        <a:ext uri="{28A0092B-C50C-407E-A947-70E740481C1C}">
                          <a14:useLocalDpi xmlns:a14="http://schemas.microsoft.com/office/drawing/2010/main" val="0"/>
                        </a:ext>
                      </a:extLst>
                    </a:blip>
                    <a:stretch>
                      <a:fillRect/>
                    </a:stretch>
                  </pic:blipFill>
                  <pic:spPr>
                    <a:xfrm>
                      <a:off x="0" y="0"/>
                      <a:ext cx="4129405" cy="1412240"/>
                    </a:xfrm>
                    <a:prstGeom prst="rect">
                      <a:avLst/>
                    </a:prstGeom>
                  </pic:spPr>
                </pic:pic>
              </a:graphicData>
            </a:graphic>
          </wp:anchor>
        </w:drawing>
      </w:r>
      <w:r>
        <w:rPr>
          <w:noProof/>
        </w:rPr>
        <mc:AlternateContent>
          <mc:Choice Requires="wps">
            <w:drawing>
              <wp:anchor distT="0" distB="0" distL="114300" distR="114300" simplePos="0" relativeHeight="251647488" behindDoc="0" locked="0" layoutInCell="1" allowOverlap="1" wp14:anchorId="79B7967F" wp14:editId="13159195">
                <wp:simplePos x="0" y="0"/>
                <wp:positionH relativeFrom="page">
                  <wp:posOffset>1104900</wp:posOffset>
                </wp:positionH>
                <wp:positionV relativeFrom="page">
                  <wp:posOffset>8887460</wp:posOffset>
                </wp:positionV>
                <wp:extent cx="5270500" cy="1069340"/>
                <wp:effectExtent l="0" t="0" r="12700" b="0"/>
                <wp:wrapThrough wrapText="bothSides">
                  <wp:wrapPolygon edited="0">
                    <wp:start x="0" y="0"/>
                    <wp:lineTo x="0" y="21036"/>
                    <wp:lineTo x="21548" y="21036"/>
                    <wp:lineTo x="21548" y="0"/>
                    <wp:lineTo x="0" y="0"/>
                  </wp:wrapPolygon>
                </wp:wrapThrough>
                <wp:docPr id="6"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270500" cy="1069340"/>
                        </a:xfrm>
                        <a:prstGeom prst="rect">
                          <a:avLst/>
                        </a:prstGeom>
                        <a:solidFill>
                          <a:schemeClr val="tx2"/>
                        </a:solidFill>
                      </wps:spPr>
                      <wps:txbx>
                        <w:txbxContent>
                          <w:p w:rsidR="0074050E" w:rsidRPr="00E02241" w:rsidRDefault="0074050E" w:rsidP="0074050E">
                            <w:pPr>
                              <w:jc w:val="both"/>
                              <w:rPr>
                                <w:i/>
                                <w:color w:val="FFFFFF" w:themeColor="background1"/>
                                <w:sz w:val="22"/>
                                <w:szCs w:val="22"/>
                              </w:rPr>
                            </w:pPr>
                            <w:r w:rsidRPr="00BE7270">
                              <w:rPr>
                                <w:i/>
                                <w:color w:val="FFFFFF" w:themeColor="background1"/>
                                <w:sz w:val="22"/>
                                <w:szCs w:val="22"/>
                              </w:rPr>
                              <w:t>The IIRRT is a charitable body set up to support the science and practice of Radiography and Radiation Therapy. Our activities are directed at essentially improving patient care within healthcare settings by improving education, encouraging research and producing best practice guidelines.</w:t>
                            </w:r>
                          </w:p>
                          <w:p w:rsidR="0074050E" w:rsidRPr="002F7973" w:rsidRDefault="0074050E" w:rsidP="0074050E">
                            <w:pPr>
                              <w:rPr>
                                <w:color w:val="FFFFFF" w:themeColor="background1"/>
                                <w:sz w:val="28"/>
                                <w:szCs w:val="28"/>
                              </w:rPr>
                            </w:pP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w14:anchorId="79B7967F" id="Title 2" o:spid="_x0000_s1040" style="position:absolute;margin-left:87pt;margin-top:699.8pt;width:415pt;height:84.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" fillcolor="#1f497d [3215]" stroked="f">
                <o:lock v:ext="edit" grouping="t"/>
                <v:textbox>
                  <w:txbxContent>
                    <w:p w:rsidR="0074050E" w:rsidRPr="00E02241" w:rsidRDefault="0074050E" w:rsidP="0074050E">
                      <w:pPr>
                        <w:jc w:val="both"/>
                        <w:rPr>
                          <w:i/>
                          <w:color w:val="FFFFFF" w:themeColor="background1"/>
                          <w:sz w:val="22"/>
                          <w:szCs w:val="22"/>
                        </w:rPr>
                      </w:pPr>
                      <w:r w:rsidRPr="00BE7270">
                        <w:rPr>
                          <w:i/>
                          <w:color w:val="FFFFFF" w:themeColor="background1"/>
                          <w:sz w:val="22"/>
                          <w:szCs w:val="22"/>
                        </w:rPr>
                        <w:t>The IIRRT is a charitable body set up to support the science and practice of Radiography and Radiation Therapy. Our activities are directed at essentially improving patient care within healthcare settings by improving education, encouraging research and producing best practice guidelines.</w:t>
                      </w:r>
                    </w:p>
                    <w:p w:rsidR="0074050E" w:rsidRPr="002F7973" w:rsidRDefault="0074050E" w:rsidP="0074050E">
                      <w:pPr>
                        <w:rPr>
                          <w:color w:val="FFFFFF" w:themeColor="background1"/>
                          <w:sz w:val="28"/>
                          <w:szCs w:val="28"/>
                        </w:rPr>
                      </w:pPr>
                    </w:p>
                  </w:txbxContent>
                </v:textbox>
                <w10:wrap type="through" anchorx="page" anchory="page"/>
              </v:rect>
            </w:pict>
          </mc:Fallback>
        </mc:AlternateContent>
      </w:r>
      <w:r>
        <w:rPr>
          <w:noProof/>
        </w:rPr>
        <mc:AlternateContent>
          <mc:Choice Requires="wps">
            <w:drawing>
              <wp:anchor distT="0" distB="0" distL="114300" distR="114300" simplePos="0" relativeHeight="251657728" behindDoc="0" locked="0" layoutInCell="1" allowOverlap="1" wp14:anchorId="3D7EB5F4" wp14:editId="41172DA7">
                <wp:simplePos x="0" y="0"/>
                <wp:positionH relativeFrom="page">
                  <wp:posOffset>0</wp:posOffset>
                </wp:positionH>
                <wp:positionV relativeFrom="page">
                  <wp:posOffset>0</wp:posOffset>
                </wp:positionV>
                <wp:extent cx="297815" cy="270510"/>
                <wp:effectExtent l="0" t="0" r="0" b="0"/>
                <wp:wrapThrough wrapText="bothSides">
                  <wp:wrapPolygon edited="0">
                    <wp:start x="0" y="0"/>
                    <wp:lineTo x="0" y="0"/>
                    <wp:lineTo x="0" y="0"/>
                  </wp:wrapPolygon>
                </wp:wrapThrough>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2705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74050E" w:rsidRDefault="0074050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7EB5F4" id="Text Box 1" o:spid="_x0000_s1041" type="#_x0000_t202" style="position:absolute;margin-left:0;margin-top:0;width:23.45pt;height:21.3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" filled="f" stroked="f">
                <v:textbox style="mso-fit-shape-to-text:t">
                  <w:txbxContent>
                    <w:p w:rsidR="0074050E" w:rsidRDefault="0074050E"/>
                  </w:txbxContent>
                </v:textbox>
                <w10:wrap type="through" anchorx="page" anchory="page"/>
              </v:shape>
            </w:pict>
          </mc:Fallback>
        </mc:AlternateContent>
      </w:r>
      <w:r w:rsidR="0074050E">
        <w:br w:type="page"/>
      </w:r>
      <w:r w:rsidR="0061251B">
        <w:rPr>
          <w:noProof/>
        </w:rPr>
        <w:lastRenderedPageBreak/>
        <mc:AlternateContent>
          <mc:Choice Requires="wps">
            <w:drawing>
              <wp:anchor distT="0" distB="0" distL="114300" distR="114300" simplePos="0" relativeHeight="251661824" behindDoc="0" locked="0" layoutInCell="1" allowOverlap="1" wp14:anchorId="313F3B9B" wp14:editId="61DE7E47">
                <wp:simplePos x="0" y="0"/>
                <wp:positionH relativeFrom="page">
                  <wp:posOffset>1092200</wp:posOffset>
                </wp:positionH>
                <wp:positionV relativeFrom="page">
                  <wp:posOffset>351790</wp:posOffset>
                </wp:positionV>
                <wp:extent cx="5765800" cy="295910"/>
                <wp:effectExtent l="0" t="0" r="0" b="889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95910"/>
                        </a:xfrm>
                        <a:prstGeom prst="rect">
                          <a:avLst/>
                        </a:prstGeom>
                        <a:solidFill>
                          <a:schemeClr val="accent1">
                            <a:lumMod val="20000"/>
                            <a:lumOff val="80000"/>
                          </a:schemeClr>
                        </a:solid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DC0368" w:rsidRPr="00DC0368" w:rsidRDefault="00DC0368" w:rsidP="00DC0368">
                            <w:pPr>
                              <w:pStyle w:val="Title"/>
                              <w:rPr>
                                <w:color w:val="auto"/>
                              </w:rPr>
                            </w:pPr>
                            <w:r w:rsidRPr="00DC0368">
                              <w:rPr>
                                <w:color w:val="auto"/>
                              </w:rPr>
                              <w:t>STEPS TO EVENT PLANNING</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F3B9B" id="Text Box 31" o:spid="_x0000_s1042" type="#_x0000_t202" style="position:absolute;margin-left:86pt;margin-top:27.7pt;width:454pt;height:2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" fillcolor="#dbe5f1 [660]" stroked="f">
                <v:textbox inset=",0,,0">
                  <w:txbxContent>
                    <w:p w:rsidR="00DC0368" w:rsidRPr="00DC0368" w:rsidRDefault="00DC0368" w:rsidP="00DC0368">
                      <w:pPr>
                        <w:pStyle w:val="Title"/>
                        <w:rPr>
                          <w:color w:val="auto"/>
                        </w:rPr>
                      </w:pPr>
                      <w:r w:rsidRPr="00DC0368">
                        <w:rPr>
                          <w:color w:val="auto"/>
                        </w:rPr>
                        <w:t>STEPS TO EVENT PLANNING</w:t>
                      </w:r>
                    </w:p>
                  </w:txbxContent>
                </v:textbox>
                <w10:wrap anchorx="page" anchory="page"/>
              </v:shape>
            </w:pict>
          </mc:Fallback>
        </mc:AlternateContent>
      </w:r>
      <w:r w:rsidR="0061251B">
        <w:rPr>
          <w:noProof/>
        </w:rPr>
        <mc:AlternateContent>
          <mc:Choice Requires="wps">
            <w:drawing>
              <wp:anchor distT="0" distB="0" distL="114300" distR="114300" simplePos="0" relativeHeight="251667968" behindDoc="0" locked="0" layoutInCell="1" allowOverlap="1" wp14:anchorId="2F9F42E2" wp14:editId="0BD5B0D2">
                <wp:simplePos x="0" y="0"/>
                <wp:positionH relativeFrom="page">
                  <wp:posOffset>1136650</wp:posOffset>
                </wp:positionH>
                <wp:positionV relativeFrom="page">
                  <wp:posOffset>5502910</wp:posOffset>
                </wp:positionV>
                <wp:extent cx="5721350" cy="304800"/>
                <wp:effectExtent l="0" t="0" r="0" b="0"/>
                <wp:wrapNone/>
                <wp:docPr id="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304800"/>
                        </a:xfrm>
                        <a:prstGeom prst="rect">
                          <a:avLst/>
                        </a:prstGeom>
                        <a:solidFill>
                          <a:schemeClr val="accent1">
                            <a:lumMod val="20000"/>
                            <a:lumOff val="80000"/>
                          </a:schemeClr>
                        </a:solid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DC0368" w:rsidRPr="00DC0368" w:rsidRDefault="00DC0368" w:rsidP="00DC0368">
                            <w:pPr>
                              <w:pStyle w:val="Title"/>
                              <w:rPr>
                                <w:color w:val="auto"/>
                              </w:rPr>
                            </w:pPr>
                            <w:r>
                              <w:rPr>
                                <w:color w:val="auto"/>
                              </w:rPr>
                              <w:t xml:space="preserve">2) </w:t>
                            </w:r>
                            <w:r w:rsidRPr="00AC6F37">
                              <w:rPr>
                                <w:smallCaps/>
                                <w:color w:val="auto"/>
                                <w:szCs w:val="48"/>
                              </w:rPr>
                              <w:t>Planning</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F42E2" id="_x0000_s1043" type="#_x0000_t202" style="position:absolute;margin-left:89.5pt;margin-top:433.3pt;width:450.5pt;height:24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" fillcolor="#dbe5f1 [660]" stroked="f">
                <v:textbox inset=",0,,0">
                  <w:txbxContent>
                    <w:p w:rsidR="00DC0368" w:rsidRPr="00DC0368" w:rsidRDefault="00DC0368" w:rsidP="00DC0368">
                      <w:pPr>
                        <w:pStyle w:val="Title"/>
                        <w:rPr>
                          <w:color w:val="auto"/>
                        </w:rPr>
                      </w:pPr>
                      <w:r>
                        <w:rPr>
                          <w:color w:val="auto"/>
                        </w:rPr>
                        <w:t xml:space="preserve">2) </w:t>
                      </w:r>
                      <w:r w:rsidRPr="00AC6F37">
                        <w:rPr>
                          <w:smallCaps/>
                          <w:color w:val="auto"/>
                          <w:szCs w:val="48"/>
                        </w:rPr>
                        <w:t>Planning</w:t>
                      </w:r>
                    </w:p>
                  </w:txbxContent>
                </v:textbox>
                <w10:wrap anchorx="page" anchory="page"/>
              </v:shape>
            </w:pict>
          </mc:Fallback>
        </mc:AlternateContent>
      </w:r>
      <w:r w:rsidR="0061251B">
        <w:rPr>
          <w:noProof/>
        </w:rPr>
        <mc:AlternateContent>
          <mc:Choice Requires="wps">
            <w:drawing>
              <wp:anchor distT="0" distB="0" distL="114300" distR="114300" simplePos="0" relativeHeight="251666944" behindDoc="0" locked="0" layoutInCell="1" allowOverlap="1" wp14:anchorId="1FED1E2A" wp14:editId="66AAFBBC">
                <wp:simplePos x="0" y="0"/>
                <wp:positionH relativeFrom="page">
                  <wp:posOffset>1092200</wp:posOffset>
                </wp:positionH>
                <wp:positionV relativeFrom="page">
                  <wp:posOffset>2180590</wp:posOffset>
                </wp:positionV>
                <wp:extent cx="5765800" cy="321310"/>
                <wp:effectExtent l="0" t="0" r="0" b="889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321310"/>
                        </a:xfrm>
                        <a:prstGeom prst="rect">
                          <a:avLst/>
                        </a:prstGeom>
                        <a:solidFill>
                          <a:schemeClr val="accent1">
                            <a:lumMod val="20000"/>
                            <a:lumOff val="80000"/>
                          </a:schemeClr>
                        </a:solid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DC0368" w:rsidRPr="00AC6F37" w:rsidRDefault="00DC0368" w:rsidP="00DC0368">
                            <w:pPr>
                              <w:pStyle w:val="Title"/>
                              <w:rPr>
                                <w:smallCaps/>
                                <w:color w:val="auto"/>
                                <w:szCs w:val="48"/>
                              </w:rPr>
                            </w:pPr>
                            <w:r w:rsidRPr="00AC6F37">
                              <w:rPr>
                                <w:smallCaps/>
                                <w:color w:val="auto"/>
                                <w:szCs w:val="48"/>
                              </w:rPr>
                              <w:t>1) Initiation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D1E2A" id="_x0000_s1044" type="#_x0000_t202" style="position:absolute;margin-left:86pt;margin-top:171.7pt;width:454pt;height:25.3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" fillcolor="#dbe5f1 [660]" stroked="f">
                <v:textbox inset=",0,,0">
                  <w:txbxContent>
                    <w:p w:rsidR="00DC0368" w:rsidRPr="00AC6F37" w:rsidRDefault="00DC0368" w:rsidP="00DC0368">
                      <w:pPr>
                        <w:pStyle w:val="Title"/>
                        <w:rPr>
                          <w:smallCaps/>
                          <w:color w:val="auto"/>
                          <w:szCs w:val="48"/>
                        </w:rPr>
                      </w:pPr>
                      <w:r w:rsidRPr="00AC6F37">
                        <w:rPr>
                          <w:smallCaps/>
                          <w:color w:val="auto"/>
                          <w:szCs w:val="48"/>
                        </w:rPr>
                        <w:t>1) Initiation</w:t>
                      </w:r>
                    </w:p>
                  </w:txbxContent>
                </v:textbox>
                <w10:wrap anchorx="page" anchory="page"/>
              </v:shape>
            </w:pict>
          </mc:Fallback>
        </mc:AlternateContent>
      </w:r>
      <w:r w:rsidR="0061251B">
        <w:rPr>
          <w:noProof/>
        </w:rPr>
        <mc:AlternateContent>
          <mc:Choice Requires="wps">
            <w:drawing>
              <wp:anchor distT="0" distB="0" distL="114300" distR="114300" simplePos="0" relativeHeight="251663872" behindDoc="0" locked="0" layoutInCell="1" allowOverlap="1" wp14:anchorId="48884A44" wp14:editId="2F95ECEB">
                <wp:simplePos x="0" y="0"/>
                <wp:positionH relativeFrom="page">
                  <wp:posOffset>1092200</wp:posOffset>
                </wp:positionH>
                <wp:positionV relativeFrom="page">
                  <wp:posOffset>2565400</wp:posOffset>
                </wp:positionV>
                <wp:extent cx="5765800" cy="2781300"/>
                <wp:effectExtent l="0" t="0" r="0" b="12700"/>
                <wp:wrapNone/>
                <wp:docPr id="2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7813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DC0368" w:rsidRDefault="00DC0368" w:rsidP="00DC0368">
                            <w:pPr>
                              <w:pStyle w:val="Heading1"/>
                            </w:pPr>
                          </w:p>
                          <w:p w:rsidR="00DC0368" w:rsidRPr="001A393B" w:rsidRDefault="000304EB" w:rsidP="00DC0368">
                            <w:pPr>
                              <w:pStyle w:val="Heading1"/>
                              <w:numPr>
                                <w:ilvl w:val="0"/>
                                <w:numId w:val="2"/>
                              </w:numPr>
                              <w:rPr>
                                <w:b w:val="0"/>
                                <w:color w:val="auto"/>
                                <w:sz w:val="22"/>
                                <w:szCs w:val="22"/>
                              </w:rPr>
                            </w:pPr>
                            <w:r w:rsidRPr="001A393B">
                              <w:rPr>
                                <w:b w:val="0"/>
                                <w:color w:val="auto"/>
                                <w:sz w:val="22"/>
                                <w:szCs w:val="22"/>
                                <w:lang w:val="en-IE"/>
                              </w:rPr>
                              <w:t>Historical data: check if any previous study days</w:t>
                            </w:r>
                          </w:p>
                          <w:p w:rsidR="00DC0368" w:rsidRPr="001A393B" w:rsidRDefault="000304EB" w:rsidP="00DC0368">
                            <w:pPr>
                              <w:pStyle w:val="Heading1"/>
                              <w:numPr>
                                <w:ilvl w:val="0"/>
                                <w:numId w:val="2"/>
                              </w:numPr>
                              <w:rPr>
                                <w:b w:val="0"/>
                                <w:color w:val="auto"/>
                                <w:sz w:val="22"/>
                                <w:szCs w:val="22"/>
                              </w:rPr>
                            </w:pPr>
                            <w:r w:rsidRPr="001A393B">
                              <w:rPr>
                                <w:b w:val="0"/>
                                <w:color w:val="auto"/>
                                <w:sz w:val="22"/>
                                <w:szCs w:val="22"/>
                                <w:lang w:val="en-IE"/>
                              </w:rPr>
                              <w:t>Needs a</w:t>
                            </w:r>
                            <w:r w:rsidR="00DC0368" w:rsidRPr="001A393B">
                              <w:rPr>
                                <w:b w:val="0"/>
                                <w:color w:val="auto"/>
                                <w:sz w:val="22"/>
                                <w:szCs w:val="22"/>
                                <w:lang w:val="en-IE"/>
                              </w:rPr>
                              <w:t xml:space="preserve">nalysis check local learning needs </w:t>
                            </w:r>
                          </w:p>
                          <w:p w:rsidR="00DC0368" w:rsidRPr="001A393B" w:rsidRDefault="00DC0368" w:rsidP="00DC0368">
                            <w:pPr>
                              <w:pStyle w:val="Heading1"/>
                              <w:numPr>
                                <w:ilvl w:val="0"/>
                                <w:numId w:val="2"/>
                              </w:numPr>
                              <w:rPr>
                                <w:b w:val="0"/>
                                <w:color w:val="auto"/>
                                <w:sz w:val="22"/>
                                <w:szCs w:val="22"/>
                              </w:rPr>
                            </w:pPr>
                            <w:r w:rsidRPr="001A393B">
                              <w:rPr>
                                <w:b w:val="0"/>
                                <w:color w:val="auto"/>
                                <w:sz w:val="22"/>
                                <w:szCs w:val="22"/>
                                <w:lang w:val="en-IE"/>
                              </w:rPr>
                              <w:t xml:space="preserve">Examine feedback from previous </w:t>
                            </w:r>
                            <w:r w:rsidR="00463410" w:rsidRPr="001A393B">
                              <w:rPr>
                                <w:b w:val="0"/>
                                <w:color w:val="auto"/>
                                <w:sz w:val="22"/>
                                <w:szCs w:val="22"/>
                                <w:lang w:val="en-IE"/>
                              </w:rPr>
                              <w:t>CP</w:t>
                            </w:r>
                            <w:r w:rsidR="000304EB" w:rsidRPr="001A393B">
                              <w:rPr>
                                <w:b w:val="0"/>
                                <w:color w:val="auto"/>
                                <w:sz w:val="22"/>
                                <w:szCs w:val="22"/>
                                <w:lang w:val="en-IE"/>
                              </w:rPr>
                              <w:t>D</w:t>
                            </w:r>
                            <w:r w:rsidRPr="001A393B">
                              <w:rPr>
                                <w:b w:val="0"/>
                                <w:color w:val="auto"/>
                                <w:sz w:val="22"/>
                                <w:szCs w:val="22"/>
                                <w:lang w:val="en-IE"/>
                              </w:rPr>
                              <w:t xml:space="preserve"> events </w:t>
                            </w:r>
                          </w:p>
                          <w:p w:rsidR="00DC0368" w:rsidRPr="001A393B" w:rsidRDefault="00DC0368" w:rsidP="00DC0368">
                            <w:pPr>
                              <w:pStyle w:val="Heading1"/>
                              <w:numPr>
                                <w:ilvl w:val="0"/>
                                <w:numId w:val="2"/>
                              </w:numPr>
                              <w:rPr>
                                <w:b w:val="0"/>
                                <w:color w:val="auto"/>
                                <w:sz w:val="22"/>
                                <w:szCs w:val="22"/>
                              </w:rPr>
                            </w:pPr>
                            <w:r w:rsidRPr="001A393B">
                              <w:rPr>
                                <w:b w:val="0"/>
                                <w:color w:val="auto"/>
                                <w:sz w:val="22"/>
                                <w:szCs w:val="22"/>
                                <w:lang w:val="en-IE"/>
                              </w:rPr>
                              <w:t>Liaise with stakeholders-</w:t>
                            </w:r>
                            <w:ins w:id="4" w:author="theresa" w:date="2016-06-07T23:58:00Z">
                              <w:r w:rsidR="00EF7C55">
                                <w:rPr>
                                  <w:b w:val="0"/>
                                  <w:color w:val="auto"/>
                                  <w:sz w:val="22"/>
                                  <w:szCs w:val="22"/>
                                  <w:lang w:val="en-IE"/>
                                </w:rPr>
                                <w:t>target audience/</w:t>
                              </w:r>
                            </w:ins>
                            <w:r w:rsidRPr="001A393B">
                              <w:rPr>
                                <w:b w:val="0"/>
                                <w:color w:val="auto"/>
                                <w:sz w:val="22"/>
                                <w:szCs w:val="22"/>
                                <w:lang w:val="en-IE"/>
                              </w:rPr>
                              <w:t>li</w:t>
                            </w:r>
                            <w:r w:rsidR="000304EB" w:rsidRPr="001A393B">
                              <w:rPr>
                                <w:b w:val="0"/>
                                <w:color w:val="auto"/>
                                <w:sz w:val="22"/>
                                <w:szCs w:val="22"/>
                                <w:lang w:val="en-IE"/>
                              </w:rPr>
                              <w:t>ne managers/catering/IIRRT CPD O</w:t>
                            </w:r>
                            <w:r w:rsidRPr="001A393B">
                              <w:rPr>
                                <w:b w:val="0"/>
                                <w:color w:val="auto"/>
                                <w:sz w:val="22"/>
                                <w:szCs w:val="22"/>
                                <w:lang w:val="en-IE"/>
                              </w:rPr>
                              <w:t>fficer</w:t>
                            </w:r>
                          </w:p>
                          <w:p w:rsidR="00463410" w:rsidRPr="001A393B" w:rsidRDefault="000304EB" w:rsidP="00DC0368">
                            <w:pPr>
                              <w:pStyle w:val="Heading1"/>
                              <w:numPr>
                                <w:ilvl w:val="0"/>
                                <w:numId w:val="2"/>
                              </w:numPr>
                              <w:rPr>
                                <w:b w:val="0"/>
                                <w:color w:val="auto"/>
                                <w:sz w:val="22"/>
                                <w:szCs w:val="22"/>
                              </w:rPr>
                            </w:pPr>
                            <w:r w:rsidRPr="001A393B">
                              <w:rPr>
                                <w:b w:val="0"/>
                                <w:color w:val="auto"/>
                                <w:sz w:val="22"/>
                                <w:szCs w:val="22"/>
                                <w:lang w:val="en-IE"/>
                              </w:rPr>
                              <w:t xml:space="preserve">Risk management: </w:t>
                            </w:r>
                            <w:r w:rsidR="00463410" w:rsidRPr="001A393B">
                              <w:rPr>
                                <w:b w:val="0"/>
                                <w:color w:val="auto"/>
                                <w:sz w:val="22"/>
                                <w:szCs w:val="22"/>
                                <w:lang w:val="en-IE"/>
                              </w:rPr>
                              <w:t>if speakers pull out</w:t>
                            </w:r>
                          </w:p>
                          <w:p w:rsidR="00DC0368" w:rsidRPr="001A393B" w:rsidRDefault="00463410" w:rsidP="00DC0368">
                            <w:pPr>
                              <w:pStyle w:val="Heading1"/>
                              <w:numPr>
                                <w:ilvl w:val="0"/>
                                <w:numId w:val="2"/>
                              </w:numPr>
                              <w:rPr>
                                <w:b w:val="0"/>
                                <w:color w:val="auto"/>
                                <w:sz w:val="22"/>
                                <w:szCs w:val="22"/>
                              </w:rPr>
                            </w:pPr>
                            <w:r w:rsidRPr="001A393B">
                              <w:rPr>
                                <w:b w:val="0"/>
                                <w:color w:val="auto"/>
                                <w:sz w:val="22"/>
                                <w:szCs w:val="22"/>
                                <w:lang w:val="en-IE"/>
                              </w:rPr>
                              <w:t>I</w:t>
                            </w:r>
                            <w:r w:rsidR="00DC0368" w:rsidRPr="001A393B">
                              <w:rPr>
                                <w:b w:val="0"/>
                                <w:color w:val="auto"/>
                                <w:sz w:val="22"/>
                                <w:szCs w:val="22"/>
                                <w:lang w:val="en-IE"/>
                              </w:rPr>
                              <w:t>nsurance</w:t>
                            </w:r>
                            <w:r w:rsidRPr="001A393B">
                              <w:rPr>
                                <w:b w:val="0"/>
                                <w:color w:val="auto"/>
                                <w:sz w:val="22"/>
                                <w:szCs w:val="22"/>
                                <w:lang w:val="en-IE"/>
                              </w:rPr>
                              <w:t xml:space="preserve"> requirements for the venue</w:t>
                            </w:r>
                          </w:p>
                          <w:p w:rsidR="00DC0368" w:rsidRPr="001A393B" w:rsidRDefault="00DC0368" w:rsidP="00DC0368">
                            <w:pPr>
                              <w:pStyle w:val="Heading1"/>
                              <w:numPr>
                                <w:ilvl w:val="0"/>
                                <w:numId w:val="2"/>
                              </w:numPr>
                              <w:rPr>
                                <w:b w:val="0"/>
                                <w:color w:val="auto"/>
                                <w:sz w:val="22"/>
                                <w:szCs w:val="22"/>
                              </w:rPr>
                            </w:pPr>
                            <w:r w:rsidRPr="001A393B">
                              <w:rPr>
                                <w:b w:val="0"/>
                                <w:color w:val="auto"/>
                                <w:sz w:val="22"/>
                                <w:szCs w:val="22"/>
                                <w:lang w:val="en-IE"/>
                              </w:rPr>
                              <w:t>Broad brush plan of the Study day</w:t>
                            </w:r>
                            <w:ins w:id="5" w:author="IIRRT CPD OFFICER" w:date="2017-06-10T20:32:00Z">
                              <w:r w:rsidR="008D594C">
                                <w:rPr>
                                  <w:b w:val="0"/>
                                  <w:color w:val="auto"/>
                                  <w:sz w:val="22"/>
                                  <w:szCs w:val="22"/>
                                  <w:lang w:val="en-IE"/>
                                </w:rPr>
                                <w:t xml:space="preserve"> -consider room requirements/theme of the day</w:t>
                              </w:r>
                            </w:ins>
                          </w:p>
                          <w:p w:rsidR="00DC0368" w:rsidRPr="001A393B" w:rsidRDefault="000304EB" w:rsidP="000304EB">
                            <w:pPr>
                              <w:pStyle w:val="Heading1"/>
                              <w:numPr>
                                <w:ilvl w:val="0"/>
                                <w:numId w:val="2"/>
                              </w:numPr>
                              <w:rPr>
                                <w:b w:val="0"/>
                                <w:color w:val="auto"/>
                                <w:sz w:val="22"/>
                                <w:szCs w:val="22"/>
                              </w:rPr>
                            </w:pPr>
                            <w:r w:rsidRPr="001A393B">
                              <w:rPr>
                                <w:b w:val="0"/>
                                <w:color w:val="auto"/>
                                <w:sz w:val="22"/>
                                <w:szCs w:val="22"/>
                                <w:lang w:val="en-IE"/>
                              </w:rPr>
                              <w:t>Num</w:t>
                            </w:r>
                            <w:r w:rsidR="00DC0368" w:rsidRPr="001A393B">
                              <w:rPr>
                                <w:b w:val="0"/>
                                <w:color w:val="auto"/>
                                <w:sz w:val="22"/>
                                <w:szCs w:val="22"/>
                                <w:lang w:val="en-IE"/>
                              </w:rPr>
                              <w:t xml:space="preserve">bers attending: </w:t>
                            </w:r>
                            <w:ins w:id="6" w:author="IIRRT CPD OFFICER" w:date="2017-06-10T20:32:00Z">
                              <w:r w:rsidR="008D594C">
                                <w:rPr>
                                  <w:b w:val="0"/>
                                  <w:color w:val="auto"/>
                                  <w:sz w:val="22"/>
                                  <w:szCs w:val="22"/>
                                  <w:lang w:val="en-IE"/>
                                </w:rPr>
                                <w:t xml:space="preserve">consider approximate target audience </w:t>
                              </w:r>
                            </w:ins>
                            <w:del w:id="7" w:author="IIRRT CPD OFFICER" w:date="2017-06-10T20:32:00Z">
                              <w:r w:rsidRPr="001A393B" w:rsidDel="008D594C">
                                <w:rPr>
                                  <w:b w:val="0"/>
                                  <w:color w:val="auto"/>
                                  <w:sz w:val="22"/>
                                  <w:szCs w:val="22"/>
                                  <w:lang w:val="en-IE"/>
                                </w:rPr>
                                <w:delText>quorum</w:delText>
                              </w:r>
                              <w:r w:rsidR="00DC0368" w:rsidRPr="001A393B" w:rsidDel="008D594C">
                                <w:rPr>
                                  <w:b w:val="0"/>
                                  <w:color w:val="auto"/>
                                  <w:sz w:val="22"/>
                                  <w:szCs w:val="22"/>
                                  <w:lang w:val="en-IE"/>
                                </w:rPr>
                                <w:delText xml:space="preserve"> of one third of WTE of staf</w:delText>
                              </w:r>
                              <w:r w:rsidRPr="001A393B" w:rsidDel="008D594C">
                                <w:rPr>
                                  <w:b w:val="0"/>
                                  <w:color w:val="auto"/>
                                  <w:sz w:val="22"/>
                                  <w:szCs w:val="22"/>
                                  <w:lang w:val="en-IE"/>
                                </w:rPr>
                                <w:delText>f</w:delText>
                              </w:r>
                              <w:r w:rsidR="00DC0368" w:rsidRPr="001A393B" w:rsidDel="008D594C">
                                <w:rPr>
                                  <w:b w:val="0"/>
                                  <w:color w:val="auto"/>
                                  <w:sz w:val="22"/>
                                  <w:szCs w:val="22"/>
                                  <w:lang w:val="en-IE"/>
                                </w:rPr>
                                <w:delText xml:space="preserve"> </w:delText>
                              </w:r>
                              <w:r w:rsidRPr="001A393B" w:rsidDel="008D594C">
                                <w:rPr>
                                  <w:b w:val="0"/>
                                  <w:color w:val="auto"/>
                                  <w:sz w:val="22"/>
                                  <w:szCs w:val="22"/>
                                  <w:lang w:val="en-IE"/>
                                </w:rPr>
                                <w:delText xml:space="preserve">booked on IIRRT booking system </w:delText>
                              </w:r>
                              <w:r w:rsidR="00DC0368" w:rsidRPr="001A393B" w:rsidDel="008D594C">
                                <w:rPr>
                                  <w:b w:val="0"/>
                                  <w:color w:val="auto"/>
                                  <w:sz w:val="22"/>
                                  <w:szCs w:val="22"/>
                                  <w:lang w:val="en-IE"/>
                                </w:rPr>
                                <w:delText xml:space="preserve">one week before the </w:delText>
                              </w:r>
                              <w:r w:rsidRPr="001A393B" w:rsidDel="008D594C">
                                <w:rPr>
                                  <w:b w:val="0"/>
                                  <w:color w:val="auto"/>
                                  <w:sz w:val="22"/>
                                  <w:szCs w:val="22"/>
                                  <w:lang w:val="en-IE"/>
                                </w:rPr>
                                <w:delText>e</w:delText>
                              </w:r>
                              <w:r w:rsidR="00DC0368" w:rsidRPr="001A393B" w:rsidDel="008D594C">
                                <w:rPr>
                                  <w:b w:val="0"/>
                                  <w:color w:val="auto"/>
                                  <w:sz w:val="22"/>
                                  <w:szCs w:val="22"/>
                                  <w:lang w:val="en-IE"/>
                                </w:rPr>
                                <w:delText>vent or event will be cancelled.</w:delText>
                              </w:r>
                            </w:del>
                            <w:ins w:id="8" w:author="theresa" w:date="2016-06-07T23:59:00Z">
                              <w:del w:id="9" w:author="IIRRT CPD OFFICER" w:date="2017-06-10T20:32:00Z">
                                <w:r w:rsidR="00EF7C55" w:rsidDel="008D594C">
                                  <w:rPr>
                                    <w:b w:val="0"/>
                                    <w:color w:val="auto"/>
                                    <w:sz w:val="22"/>
                                    <w:szCs w:val="22"/>
                                    <w:lang w:val="en-IE"/>
                                  </w:rPr>
                                  <w:delText xml:space="preserve"> This is only for cpd roadshow</w:delText>
                                </w:r>
                              </w:del>
                            </w:ins>
                          </w:p>
                          <w:p w:rsidR="00DC0368" w:rsidRPr="00DC0368" w:rsidRDefault="00DC0368" w:rsidP="00DC0368">
                            <w:pPr>
                              <w:pStyle w:val="Heading1"/>
                              <w:rPr>
                                <w:b w:val="0"/>
                                <w:color w:val="auto"/>
                                <w:sz w:val="24"/>
                                <w:szCs w:val="24"/>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84A44" id="Text Box 62" o:spid="_x0000_s1045" type="#_x0000_t202" style="position:absolute;margin-left:86pt;margin-top:202pt;width:454pt;height:219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" filled="f" stroked="f">
                <v:textbox inset=",0,,0">
                  <w:txbxContent>
                    <w:p w:rsidR="00DC0368" w:rsidRDefault="00DC0368" w:rsidP="00DC0368">
                      <w:pPr>
                        <w:pStyle w:val="Heading1"/>
                      </w:pPr>
                    </w:p>
                    <w:p w:rsidR="00DC0368" w:rsidRPr="001A393B" w:rsidRDefault="000304EB" w:rsidP="00DC0368">
                      <w:pPr>
                        <w:pStyle w:val="Heading1"/>
                        <w:numPr>
                          <w:ilvl w:val="0"/>
                          <w:numId w:val="2"/>
                        </w:numPr>
                        <w:rPr>
                          <w:b w:val="0"/>
                          <w:color w:val="auto"/>
                          <w:sz w:val="22"/>
                          <w:szCs w:val="22"/>
                        </w:rPr>
                      </w:pPr>
                      <w:r w:rsidRPr="001A393B">
                        <w:rPr>
                          <w:b w:val="0"/>
                          <w:color w:val="auto"/>
                          <w:sz w:val="22"/>
                          <w:szCs w:val="22"/>
                          <w:lang w:val="en-IE"/>
                        </w:rPr>
                        <w:t>Historical data: check if any previous study days</w:t>
                      </w:r>
                    </w:p>
                    <w:p w:rsidR="00DC0368" w:rsidRPr="001A393B" w:rsidRDefault="000304EB" w:rsidP="00DC0368">
                      <w:pPr>
                        <w:pStyle w:val="Heading1"/>
                        <w:numPr>
                          <w:ilvl w:val="0"/>
                          <w:numId w:val="2"/>
                        </w:numPr>
                        <w:rPr>
                          <w:b w:val="0"/>
                          <w:color w:val="auto"/>
                          <w:sz w:val="22"/>
                          <w:szCs w:val="22"/>
                        </w:rPr>
                      </w:pPr>
                      <w:r w:rsidRPr="001A393B">
                        <w:rPr>
                          <w:b w:val="0"/>
                          <w:color w:val="auto"/>
                          <w:sz w:val="22"/>
                          <w:szCs w:val="22"/>
                          <w:lang w:val="en-IE"/>
                        </w:rPr>
                        <w:t>Needs a</w:t>
                      </w:r>
                      <w:r w:rsidR="00DC0368" w:rsidRPr="001A393B">
                        <w:rPr>
                          <w:b w:val="0"/>
                          <w:color w:val="auto"/>
                          <w:sz w:val="22"/>
                          <w:szCs w:val="22"/>
                          <w:lang w:val="en-IE"/>
                        </w:rPr>
                        <w:t xml:space="preserve">nalysis check local learning needs </w:t>
                      </w:r>
                    </w:p>
                    <w:p w:rsidR="00DC0368" w:rsidRPr="001A393B" w:rsidRDefault="00DC0368" w:rsidP="00DC0368">
                      <w:pPr>
                        <w:pStyle w:val="Heading1"/>
                        <w:numPr>
                          <w:ilvl w:val="0"/>
                          <w:numId w:val="2"/>
                        </w:numPr>
                        <w:rPr>
                          <w:b w:val="0"/>
                          <w:color w:val="auto"/>
                          <w:sz w:val="22"/>
                          <w:szCs w:val="22"/>
                        </w:rPr>
                      </w:pPr>
                      <w:r w:rsidRPr="001A393B">
                        <w:rPr>
                          <w:b w:val="0"/>
                          <w:color w:val="auto"/>
                          <w:sz w:val="22"/>
                          <w:szCs w:val="22"/>
                          <w:lang w:val="en-IE"/>
                        </w:rPr>
                        <w:t xml:space="preserve">Examine feedback from previous </w:t>
                      </w:r>
                      <w:r w:rsidR="00463410" w:rsidRPr="001A393B">
                        <w:rPr>
                          <w:b w:val="0"/>
                          <w:color w:val="auto"/>
                          <w:sz w:val="22"/>
                          <w:szCs w:val="22"/>
                          <w:lang w:val="en-IE"/>
                        </w:rPr>
                        <w:t>CP</w:t>
                      </w:r>
                      <w:r w:rsidR="000304EB" w:rsidRPr="001A393B">
                        <w:rPr>
                          <w:b w:val="0"/>
                          <w:color w:val="auto"/>
                          <w:sz w:val="22"/>
                          <w:szCs w:val="22"/>
                          <w:lang w:val="en-IE"/>
                        </w:rPr>
                        <w:t>D</w:t>
                      </w:r>
                      <w:r w:rsidRPr="001A393B">
                        <w:rPr>
                          <w:b w:val="0"/>
                          <w:color w:val="auto"/>
                          <w:sz w:val="22"/>
                          <w:szCs w:val="22"/>
                          <w:lang w:val="en-IE"/>
                        </w:rPr>
                        <w:t xml:space="preserve"> events </w:t>
                      </w:r>
                    </w:p>
                    <w:p w:rsidR="00DC0368" w:rsidRPr="001A393B" w:rsidRDefault="00DC0368" w:rsidP="00DC0368">
                      <w:pPr>
                        <w:pStyle w:val="Heading1"/>
                        <w:numPr>
                          <w:ilvl w:val="0"/>
                          <w:numId w:val="2"/>
                        </w:numPr>
                        <w:rPr>
                          <w:b w:val="0"/>
                          <w:color w:val="auto"/>
                          <w:sz w:val="22"/>
                          <w:szCs w:val="22"/>
                        </w:rPr>
                      </w:pPr>
                      <w:r w:rsidRPr="001A393B">
                        <w:rPr>
                          <w:b w:val="0"/>
                          <w:color w:val="auto"/>
                          <w:sz w:val="22"/>
                          <w:szCs w:val="22"/>
                          <w:lang w:val="en-IE"/>
                        </w:rPr>
                        <w:t>Liaise with stakeholders-</w:t>
                      </w:r>
                      <w:ins w:id="10" w:author="theresa" w:date="2016-06-07T23:58:00Z">
                        <w:r w:rsidR="00EF7C55">
                          <w:rPr>
                            <w:b w:val="0"/>
                            <w:color w:val="auto"/>
                            <w:sz w:val="22"/>
                            <w:szCs w:val="22"/>
                            <w:lang w:val="en-IE"/>
                          </w:rPr>
                          <w:t>target audience/</w:t>
                        </w:r>
                      </w:ins>
                      <w:r w:rsidRPr="001A393B">
                        <w:rPr>
                          <w:b w:val="0"/>
                          <w:color w:val="auto"/>
                          <w:sz w:val="22"/>
                          <w:szCs w:val="22"/>
                          <w:lang w:val="en-IE"/>
                        </w:rPr>
                        <w:t>li</w:t>
                      </w:r>
                      <w:r w:rsidR="000304EB" w:rsidRPr="001A393B">
                        <w:rPr>
                          <w:b w:val="0"/>
                          <w:color w:val="auto"/>
                          <w:sz w:val="22"/>
                          <w:szCs w:val="22"/>
                          <w:lang w:val="en-IE"/>
                        </w:rPr>
                        <w:t>ne managers/catering/IIRRT CPD O</w:t>
                      </w:r>
                      <w:r w:rsidRPr="001A393B">
                        <w:rPr>
                          <w:b w:val="0"/>
                          <w:color w:val="auto"/>
                          <w:sz w:val="22"/>
                          <w:szCs w:val="22"/>
                          <w:lang w:val="en-IE"/>
                        </w:rPr>
                        <w:t>fficer</w:t>
                      </w:r>
                    </w:p>
                    <w:p w:rsidR="00463410" w:rsidRPr="001A393B" w:rsidRDefault="000304EB" w:rsidP="00DC0368">
                      <w:pPr>
                        <w:pStyle w:val="Heading1"/>
                        <w:numPr>
                          <w:ilvl w:val="0"/>
                          <w:numId w:val="2"/>
                        </w:numPr>
                        <w:rPr>
                          <w:b w:val="0"/>
                          <w:color w:val="auto"/>
                          <w:sz w:val="22"/>
                          <w:szCs w:val="22"/>
                        </w:rPr>
                      </w:pPr>
                      <w:r w:rsidRPr="001A393B">
                        <w:rPr>
                          <w:b w:val="0"/>
                          <w:color w:val="auto"/>
                          <w:sz w:val="22"/>
                          <w:szCs w:val="22"/>
                          <w:lang w:val="en-IE"/>
                        </w:rPr>
                        <w:t xml:space="preserve">Risk management: </w:t>
                      </w:r>
                      <w:r w:rsidR="00463410" w:rsidRPr="001A393B">
                        <w:rPr>
                          <w:b w:val="0"/>
                          <w:color w:val="auto"/>
                          <w:sz w:val="22"/>
                          <w:szCs w:val="22"/>
                          <w:lang w:val="en-IE"/>
                        </w:rPr>
                        <w:t>if speakers pull out</w:t>
                      </w:r>
                    </w:p>
                    <w:p w:rsidR="00DC0368" w:rsidRPr="001A393B" w:rsidRDefault="00463410" w:rsidP="00DC0368">
                      <w:pPr>
                        <w:pStyle w:val="Heading1"/>
                        <w:numPr>
                          <w:ilvl w:val="0"/>
                          <w:numId w:val="2"/>
                        </w:numPr>
                        <w:rPr>
                          <w:b w:val="0"/>
                          <w:color w:val="auto"/>
                          <w:sz w:val="22"/>
                          <w:szCs w:val="22"/>
                        </w:rPr>
                      </w:pPr>
                      <w:r w:rsidRPr="001A393B">
                        <w:rPr>
                          <w:b w:val="0"/>
                          <w:color w:val="auto"/>
                          <w:sz w:val="22"/>
                          <w:szCs w:val="22"/>
                          <w:lang w:val="en-IE"/>
                        </w:rPr>
                        <w:t>I</w:t>
                      </w:r>
                      <w:r w:rsidR="00DC0368" w:rsidRPr="001A393B">
                        <w:rPr>
                          <w:b w:val="0"/>
                          <w:color w:val="auto"/>
                          <w:sz w:val="22"/>
                          <w:szCs w:val="22"/>
                          <w:lang w:val="en-IE"/>
                        </w:rPr>
                        <w:t>nsurance</w:t>
                      </w:r>
                      <w:r w:rsidRPr="001A393B">
                        <w:rPr>
                          <w:b w:val="0"/>
                          <w:color w:val="auto"/>
                          <w:sz w:val="22"/>
                          <w:szCs w:val="22"/>
                          <w:lang w:val="en-IE"/>
                        </w:rPr>
                        <w:t xml:space="preserve"> requirements for the venue</w:t>
                      </w:r>
                    </w:p>
                    <w:p w:rsidR="00DC0368" w:rsidRPr="001A393B" w:rsidRDefault="00DC0368" w:rsidP="00DC0368">
                      <w:pPr>
                        <w:pStyle w:val="Heading1"/>
                        <w:numPr>
                          <w:ilvl w:val="0"/>
                          <w:numId w:val="2"/>
                        </w:numPr>
                        <w:rPr>
                          <w:b w:val="0"/>
                          <w:color w:val="auto"/>
                          <w:sz w:val="22"/>
                          <w:szCs w:val="22"/>
                        </w:rPr>
                      </w:pPr>
                      <w:r w:rsidRPr="001A393B">
                        <w:rPr>
                          <w:b w:val="0"/>
                          <w:color w:val="auto"/>
                          <w:sz w:val="22"/>
                          <w:szCs w:val="22"/>
                          <w:lang w:val="en-IE"/>
                        </w:rPr>
                        <w:t>Broad brush plan of the Study day</w:t>
                      </w:r>
                      <w:ins w:id="11" w:author="IIRRT CPD OFFICER" w:date="2017-06-10T20:32:00Z">
                        <w:r w:rsidR="008D594C">
                          <w:rPr>
                            <w:b w:val="0"/>
                            <w:color w:val="auto"/>
                            <w:sz w:val="22"/>
                            <w:szCs w:val="22"/>
                            <w:lang w:val="en-IE"/>
                          </w:rPr>
                          <w:t xml:space="preserve"> -consider room requirements/theme of the day</w:t>
                        </w:r>
                      </w:ins>
                    </w:p>
                    <w:p w:rsidR="00DC0368" w:rsidRPr="001A393B" w:rsidRDefault="000304EB" w:rsidP="000304EB">
                      <w:pPr>
                        <w:pStyle w:val="Heading1"/>
                        <w:numPr>
                          <w:ilvl w:val="0"/>
                          <w:numId w:val="2"/>
                        </w:numPr>
                        <w:rPr>
                          <w:b w:val="0"/>
                          <w:color w:val="auto"/>
                          <w:sz w:val="22"/>
                          <w:szCs w:val="22"/>
                        </w:rPr>
                      </w:pPr>
                      <w:r w:rsidRPr="001A393B">
                        <w:rPr>
                          <w:b w:val="0"/>
                          <w:color w:val="auto"/>
                          <w:sz w:val="22"/>
                          <w:szCs w:val="22"/>
                          <w:lang w:val="en-IE"/>
                        </w:rPr>
                        <w:t>Num</w:t>
                      </w:r>
                      <w:r w:rsidR="00DC0368" w:rsidRPr="001A393B">
                        <w:rPr>
                          <w:b w:val="0"/>
                          <w:color w:val="auto"/>
                          <w:sz w:val="22"/>
                          <w:szCs w:val="22"/>
                          <w:lang w:val="en-IE"/>
                        </w:rPr>
                        <w:t xml:space="preserve">bers attending: </w:t>
                      </w:r>
                      <w:ins w:id="12" w:author="IIRRT CPD OFFICER" w:date="2017-06-10T20:32:00Z">
                        <w:r w:rsidR="008D594C">
                          <w:rPr>
                            <w:b w:val="0"/>
                            <w:color w:val="auto"/>
                            <w:sz w:val="22"/>
                            <w:szCs w:val="22"/>
                            <w:lang w:val="en-IE"/>
                          </w:rPr>
                          <w:t xml:space="preserve">consider approximate target audience </w:t>
                        </w:r>
                      </w:ins>
                      <w:del w:id="13" w:author="IIRRT CPD OFFICER" w:date="2017-06-10T20:32:00Z">
                        <w:r w:rsidRPr="001A393B" w:rsidDel="008D594C">
                          <w:rPr>
                            <w:b w:val="0"/>
                            <w:color w:val="auto"/>
                            <w:sz w:val="22"/>
                            <w:szCs w:val="22"/>
                            <w:lang w:val="en-IE"/>
                          </w:rPr>
                          <w:delText>quorum</w:delText>
                        </w:r>
                        <w:r w:rsidR="00DC0368" w:rsidRPr="001A393B" w:rsidDel="008D594C">
                          <w:rPr>
                            <w:b w:val="0"/>
                            <w:color w:val="auto"/>
                            <w:sz w:val="22"/>
                            <w:szCs w:val="22"/>
                            <w:lang w:val="en-IE"/>
                          </w:rPr>
                          <w:delText xml:space="preserve"> of one third of WTE of staf</w:delText>
                        </w:r>
                        <w:r w:rsidRPr="001A393B" w:rsidDel="008D594C">
                          <w:rPr>
                            <w:b w:val="0"/>
                            <w:color w:val="auto"/>
                            <w:sz w:val="22"/>
                            <w:szCs w:val="22"/>
                            <w:lang w:val="en-IE"/>
                          </w:rPr>
                          <w:delText>f</w:delText>
                        </w:r>
                        <w:r w:rsidR="00DC0368" w:rsidRPr="001A393B" w:rsidDel="008D594C">
                          <w:rPr>
                            <w:b w:val="0"/>
                            <w:color w:val="auto"/>
                            <w:sz w:val="22"/>
                            <w:szCs w:val="22"/>
                            <w:lang w:val="en-IE"/>
                          </w:rPr>
                          <w:delText xml:space="preserve"> </w:delText>
                        </w:r>
                        <w:r w:rsidRPr="001A393B" w:rsidDel="008D594C">
                          <w:rPr>
                            <w:b w:val="0"/>
                            <w:color w:val="auto"/>
                            <w:sz w:val="22"/>
                            <w:szCs w:val="22"/>
                            <w:lang w:val="en-IE"/>
                          </w:rPr>
                          <w:delText xml:space="preserve">booked on IIRRT booking system </w:delText>
                        </w:r>
                        <w:r w:rsidR="00DC0368" w:rsidRPr="001A393B" w:rsidDel="008D594C">
                          <w:rPr>
                            <w:b w:val="0"/>
                            <w:color w:val="auto"/>
                            <w:sz w:val="22"/>
                            <w:szCs w:val="22"/>
                            <w:lang w:val="en-IE"/>
                          </w:rPr>
                          <w:delText xml:space="preserve">one week before the </w:delText>
                        </w:r>
                        <w:r w:rsidRPr="001A393B" w:rsidDel="008D594C">
                          <w:rPr>
                            <w:b w:val="0"/>
                            <w:color w:val="auto"/>
                            <w:sz w:val="22"/>
                            <w:szCs w:val="22"/>
                            <w:lang w:val="en-IE"/>
                          </w:rPr>
                          <w:delText>e</w:delText>
                        </w:r>
                        <w:r w:rsidR="00DC0368" w:rsidRPr="001A393B" w:rsidDel="008D594C">
                          <w:rPr>
                            <w:b w:val="0"/>
                            <w:color w:val="auto"/>
                            <w:sz w:val="22"/>
                            <w:szCs w:val="22"/>
                            <w:lang w:val="en-IE"/>
                          </w:rPr>
                          <w:delText>vent or event will be cancelled.</w:delText>
                        </w:r>
                      </w:del>
                      <w:ins w:id="14" w:author="theresa" w:date="2016-06-07T23:59:00Z">
                        <w:del w:id="15" w:author="IIRRT CPD OFFICER" w:date="2017-06-10T20:32:00Z">
                          <w:r w:rsidR="00EF7C55" w:rsidDel="008D594C">
                            <w:rPr>
                              <w:b w:val="0"/>
                              <w:color w:val="auto"/>
                              <w:sz w:val="22"/>
                              <w:szCs w:val="22"/>
                              <w:lang w:val="en-IE"/>
                            </w:rPr>
                            <w:delText xml:space="preserve"> This is only for cpd roadshow</w:delText>
                          </w:r>
                        </w:del>
                      </w:ins>
                    </w:p>
                    <w:p w:rsidR="00DC0368" w:rsidRPr="00DC0368" w:rsidRDefault="00DC0368" w:rsidP="00DC0368">
                      <w:pPr>
                        <w:pStyle w:val="Heading1"/>
                        <w:rPr>
                          <w:b w:val="0"/>
                          <w:color w:val="auto"/>
                          <w:sz w:val="24"/>
                          <w:szCs w:val="24"/>
                        </w:rPr>
                      </w:pPr>
                    </w:p>
                  </w:txbxContent>
                </v:textbox>
                <w10:wrap anchorx="page" anchory="page"/>
              </v:shape>
            </w:pict>
          </mc:Fallback>
        </mc:AlternateContent>
      </w:r>
      <w:r>
        <w:rPr>
          <w:noProof/>
        </w:rPr>
        <mc:AlternateContent>
          <mc:Choice Requires="wps">
            <w:drawing>
              <wp:anchor distT="0" distB="0" distL="114300" distR="114300" simplePos="0" relativeHeight="251665920" behindDoc="0" locked="0" layoutInCell="1" allowOverlap="1" wp14:anchorId="25AEC186" wp14:editId="3C42F677">
                <wp:simplePos x="0" y="0"/>
                <wp:positionH relativeFrom="page">
                  <wp:posOffset>1092200</wp:posOffset>
                </wp:positionH>
                <wp:positionV relativeFrom="page">
                  <wp:posOffset>5718810</wp:posOffset>
                </wp:positionV>
                <wp:extent cx="5765800" cy="4441190"/>
                <wp:effectExtent l="0" t="0" r="0" b="3810"/>
                <wp:wrapNone/>
                <wp:docPr id="51"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44411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DC0368" w:rsidRDefault="00DC0368" w:rsidP="00AC6F37">
                            <w:pPr>
                              <w:pStyle w:val="Heading1"/>
                              <w:rPr>
                                <w:b w:val="0"/>
                                <w:sz w:val="24"/>
                                <w:szCs w:val="24"/>
                                <w:lang w:val="en-IE"/>
                              </w:rPr>
                            </w:pP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Don’t progress without management approval</w:t>
                            </w: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Have a clear method of recording of all plans</w:t>
                            </w:r>
                            <w:r w:rsidR="00463410" w:rsidRPr="001A393B">
                              <w:rPr>
                                <w:b w:val="0"/>
                                <w:color w:val="auto"/>
                                <w:sz w:val="22"/>
                                <w:szCs w:val="22"/>
                                <w:lang w:val="en-IE"/>
                              </w:rPr>
                              <w:t xml:space="preserve"> (shared drive)</w:t>
                            </w:r>
                          </w:p>
                          <w:p w:rsidR="00DC0368" w:rsidRDefault="00DC0368" w:rsidP="00DC0368">
                            <w:pPr>
                              <w:pStyle w:val="Heading1"/>
                              <w:numPr>
                                <w:ilvl w:val="0"/>
                                <w:numId w:val="2"/>
                              </w:numPr>
                              <w:rPr>
                                <w:ins w:id="16" w:author="theresa" w:date="2016-06-08T00:00:00Z"/>
                                <w:b w:val="0"/>
                                <w:color w:val="auto"/>
                                <w:sz w:val="22"/>
                                <w:szCs w:val="22"/>
                                <w:lang w:val="en-IE"/>
                              </w:rPr>
                            </w:pPr>
                            <w:r w:rsidRPr="001A393B">
                              <w:rPr>
                                <w:b w:val="0"/>
                                <w:color w:val="auto"/>
                                <w:sz w:val="22"/>
                                <w:szCs w:val="22"/>
                                <w:lang w:val="en-IE"/>
                              </w:rPr>
                              <w:t>Share planning information with RTSM/RSM</w:t>
                            </w:r>
                          </w:p>
                          <w:p w:rsidR="00EF7C55" w:rsidRPr="001A393B" w:rsidRDefault="00EF7C55" w:rsidP="00DC0368">
                            <w:pPr>
                              <w:pStyle w:val="Heading1"/>
                              <w:numPr>
                                <w:ilvl w:val="0"/>
                                <w:numId w:val="2"/>
                              </w:numPr>
                              <w:rPr>
                                <w:b w:val="0"/>
                                <w:color w:val="auto"/>
                                <w:sz w:val="22"/>
                                <w:szCs w:val="22"/>
                                <w:lang w:val="en-IE"/>
                              </w:rPr>
                            </w:pPr>
                            <w:ins w:id="17" w:author="theresa" w:date="2016-06-08T00:00:00Z">
                              <w:r>
                                <w:rPr>
                                  <w:b w:val="0"/>
                                  <w:color w:val="auto"/>
                                  <w:sz w:val="22"/>
                                  <w:szCs w:val="22"/>
                                  <w:lang w:val="en-IE"/>
                                </w:rPr>
                                <w:t>Liaise with IIRRT re date of event</w:t>
                              </w:r>
                            </w:ins>
                          </w:p>
                          <w:p w:rsidR="00463410" w:rsidRPr="001A393B" w:rsidRDefault="00463410" w:rsidP="00DC0368">
                            <w:pPr>
                              <w:pStyle w:val="Heading1"/>
                              <w:numPr>
                                <w:ilvl w:val="0"/>
                                <w:numId w:val="2"/>
                              </w:numPr>
                              <w:rPr>
                                <w:b w:val="0"/>
                                <w:color w:val="auto"/>
                                <w:sz w:val="22"/>
                                <w:szCs w:val="22"/>
                                <w:lang w:val="en-IE"/>
                              </w:rPr>
                            </w:pPr>
                            <w:r w:rsidRPr="001A393B">
                              <w:rPr>
                                <w:b w:val="0"/>
                                <w:color w:val="auto"/>
                                <w:sz w:val="22"/>
                                <w:szCs w:val="22"/>
                                <w:lang w:val="en-IE"/>
                              </w:rPr>
                              <w:t xml:space="preserve">Appoint one member of organising committee to liaise with IIRRT CPD Officer </w:t>
                            </w:r>
                          </w:p>
                          <w:p w:rsidR="00463410" w:rsidRPr="001A393B" w:rsidRDefault="00DC0368" w:rsidP="00DC0368">
                            <w:pPr>
                              <w:pStyle w:val="Heading1"/>
                              <w:numPr>
                                <w:ilvl w:val="0"/>
                                <w:numId w:val="2"/>
                              </w:numPr>
                              <w:rPr>
                                <w:rStyle w:val="Hyperlink"/>
                                <w:b w:val="0"/>
                                <w:color w:val="auto"/>
                                <w:sz w:val="22"/>
                                <w:szCs w:val="22"/>
                                <w:u w:val="none"/>
                                <w:lang w:val="en-IE"/>
                              </w:rPr>
                            </w:pPr>
                            <w:r w:rsidRPr="001A393B">
                              <w:rPr>
                                <w:b w:val="0"/>
                                <w:color w:val="auto"/>
                                <w:sz w:val="22"/>
                                <w:szCs w:val="22"/>
                                <w:lang w:val="en-IE"/>
                              </w:rPr>
                              <w:t xml:space="preserve">Review IIRRT CPD event organisers information-endorsement and funding application </w:t>
                            </w:r>
                            <w:hyperlink r:id="rId11" w:history="1">
                              <w:r w:rsidRPr="001A393B">
                                <w:rPr>
                                  <w:rStyle w:val="Hyperlink"/>
                                  <w:b w:val="0"/>
                                  <w:color w:val="auto"/>
                                  <w:sz w:val="22"/>
                                  <w:szCs w:val="22"/>
                                  <w:lang w:val="en-IE"/>
                                </w:rPr>
                                <w:t>http://www.iirrt.ie/cpd/application-for-cpd-funding</w:t>
                              </w:r>
                            </w:hyperlink>
                            <w:r w:rsidR="00463410" w:rsidRPr="001A393B">
                              <w:rPr>
                                <w:rStyle w:val="Hyperlink"/>
                                <w:b w:val="0"/>
                                <w:color w:val="auto"/>
                                <w:sz w:val="22"/>
                                <w:szCs w:val="22"/>
                                <w:lang w:val="en-IE"/>
                              </w:rPr>
                              <w:t xml:space="preserve">   </w:t>
                            </w:r>
                          </w:p>
                          <w:p w:rsidR="00DC0368" w:rsidRPr="001A393B" w:rsidRDefault="00463410" w:rsidP="00DC0368">
                            <w:pPr>
                              <w:pStyle w:val="Heading1"/>
                              <w:numPr>
                                <w:ilvl w:val="0"/>
                                <w:numId w:val="2"/>
                              </w:numPr>
                              <w:rPr>
                                <w:b w:val="0"/>
                                <w:color w:val="auto"/>
                                <w:sz w:val="22"/>
                                <w:szCs w:val="22"/>
                                <w:lang w:val="en-IE"/>
                              </w:rPr>
                            </w:pPr>
                            <w:r w:rsidRPr="001A393B">
                              <w:rPr>
                                <w:rStyle w:val="Hyperlink"/>
                                <w:b w:val="0"/>
                                <w:color w:val="auto"/>
                                <w:sz w:val="22"/>
                                <w:szCs w:val="22"/>
                                <w:u w:val="none"/>
                                <w:lang w:val="en-IE"/>
                              </w:rPr>
                              <w:t xml:space="preserve">Decide if you require IIRRT funding or just IIRRT endorsement </w:t>
                            </w:r>
                            <w:r w:rsidR="00DC0368" w:rsidRPr="001A393B">
                              <w:rPr>
                                <w:b w:val="0"/>
                                <w:color w:val="auto"/>
                                <w:sz w:val="22"/>
                                <w:szCs w:val="22"/>
                                <w:lang w:val="en-IE"/>
                              </w:rPr>
                              <w:t xml:space="preserve"> </w:t>
                            </w:r>
                          </w:p>
                          <w:p w:rsidR="00463410" w:rsidRPr="001A393B" w:rsidRDefault="00463410" w:rsidP="00463410">
                            <w:pPr>
                              <w:pStyle w:val="Heading1"/>
                              <w:numPr>
                                <w:ilvl w:val="0"/>
                                <w:numId w:val="2"/>
                              </w:numPr>
                              <w:rPr>
                                <w:b w:val="0"/>
                                <w:color w:val="auto"/>
                                <w:sz w:val="22"/>
                                <w:szCs w:val="22"/>
                                <w:lang w:val="en-IE"/>
                              </w:rPr>
                            </w:pPr>
                            <w:r w:rsidRPr="001A393B">
                              <w:rPr>
                                <w:b w:val="0"/>
                                <w:color w:val="auto"/>
                                <w:sz w:val="22"/>
                                <w:szCs w:val="22"/>
                                <w:lang w:val="en-IE"/>
                              </w:rPr>
                              <w:t>Decide study day format-presentations/workshops</w:t>
                            </w: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Select theme/ topic/speakers for event</w:t>
                            </w: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Approach Speakers with proposed topics/</w:t>
                            </w:r>
                            <w:ins w:id="18" w:author="theresa" w:date="2016-06-07T23:55:00Z">
                              <w:r w:rsidR="00EF7C55">
                                <w:rPr>
                                  <w:b w:val="0"/>
                                  <w:color w:val="auto"/>
                                  <w:sz w:val="22"/>
                                  <w:szCs w:val="22"/>
                                  <w:lang w:val="en-IE"/>
                                </w:rPr>
                                <w:t xml:space="preserve">learning outcomes </w:t>
                              </w:r>
                              <w:del w:id="19" w:author="IIRRT CPD OFFICER" w:date="2017-06-10T20:33:00Z">
                                <w:r w:rsidR="00EF7C55" w:rsidDel="008D594C">
                                  <w:rPr>
                                    <w:b w:val="0"/>
                                    <w:color w:val="auto"/>
                                    <w:sz w:val="22"/>
                                    <w:szCs w:val="22"/>
                                    <w:lang w:val="en-IE"/>
                                  </w:rPr>
                                  <w:delText>(Los)</w:delText>
                                </w:r>
                              </w:del>
                            </w:ins>
                            <w:del w:id="20" w:author="theresa" w:date="2016-06-07T23:55:00Z">
                              <w:r w:rsidRPr="001A393B" w:rsidDel="00EF7C55">
                                <w:rPr>
                                  <w:b w:val="0"/>
                                  <w:color w:val="auto"/>
                                  <w:sz w:val="22"/>
                                  <w:szCs w:val="22"/>
                                  <w:lang w:val="en-IE"/>
                                </w:rPr>
                                <w:delText xml:space="preserve">LOS </w:delText>
                              </w:r>
                            </w:del>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Draft study day programme</w:t>
                            </w:r>
                          </w:p>
                          <w:p w:rsidR="00AC6F37" w:rsidRPr="001A393B" w:rsidRDefault="000304EB" w:rsidP="00AC6F37">
                            <w:pPr>
                              <w:pStyle w:val="BodyText-Light"/>
                              <w:numPr>
                                <w:ilvl w:val="0"/>
                                <w:numId w:val="2"/>
                              </w:numPr>
                              <w:rPr>
                                <w:rFonts w:asciiTheme="majorHAnsi" w:hAnsiTheme="majorHAnsi"/>
                                <w:bCs/>
                                <w:color w:val="auto"/>
                                <w:sz w:val="22"/>
                                <w:szCs w:val="22"/>
                                <w:lang w:val="en-IE"/>
                              </w:rPr>
                            </w:pPr>
                            <w:r w:rsidRPr="001A393B">
                              <w:rPr>
                                <w:rFonts w:asciiTheme="majorHAnsi" w:hAnsiTheme="majorHAnsi"/>
                                <w:bCs/>
                                <w:color w:val="auto"/>
                                <w:sz w:val="22"/>
                                <w:szCs w:val="22"/>
                                <w:lang w:val="en-IE"/>
                              </w:rPr>
                              <w:t>Liaise</w:t>
                            </w:r>
                            <w:r w:rsidR="00AC6F37" w:rsidRPr="001A393B">
                              <w:rPr>
                                <w:rFonts w:asciiTheme="majorHAnsi" w:hAnsiTheme="majorHAnsi"/>
                                <w:bCs/>
                                <w:color w:val="auto"/>
                                <w:sz w:val="22"/>
                                <w:szCs w:val="22"/>
                                <w:lang w:val="en-IE"/>
                              </w:rPr>
                              <w:t xml:space="preserve"> with catering –cost per delegate</w:t>
                            </w:r>
                            <w:r w:rsidR="00463410" w:rsidRPr="001A393B">
                              <w:rPr>
                                <w:rFonts w:asciiTheme="majorHAnsi" w:hAnsiTheme="majorHAnsi"/>
                                <w:bCs/>
                                <w:color w:val="auto"/>
                                <w:sz w:val="22"/>
                                <w:szCs w:val="22"/>
                                <w:lang w:val="en-IE"/>
                              </w:rPr>
                              <w:t xml:space="preserve">, </w:t>
                            </w:r>
                            <w:ins w:id="21" w:author="IIRRT CPD OFFICER" w:date="2017-06-10T20:33:00Z">
                              <w:r w:rsidR="008D594C">
                                <w:rPr>
                                  <w:rFonts w:asciiTheme="majorHAnsi" w:hAnsiTheme="majorHAnsi"/>
                                  <w:bCs/>
                                  <w:color w:val="auto"/>
                                  <w:sz w:val="22"/>
                                  <w:szCs w:val="22"/>
                                  <w:lang w:val="en-IE"/>
                                </w:rPr>
                                <w:t xml:space="preserve">break times </w:t>
                              </w:r>
                            </w:ins>
                            <w:del w:id="22" w:author="IIRRT CPD OFFICER" w:date="2017-06-10T20:34:00Z">
                              <w:r w:rsidR="00463410" w:rsidRPr="001A393B" w:rsidDel="008D594C">
                                <w:rPr>
                                  <w:rFonts w:asciiTheme="majorHAnsi" w:hAnsiTheme="majorHAnsi"/>
                                  <w:bCs/>
                                  <w:color w:val="auto"/>
                                  <w:sz w:val="22"/>
                                  <w:szCs w:val="22"/>
                                  <w:lang w:val="en-IE"/>
                                </w:rPr>
                                <w:delText>IIRRT will fund 10 euros per delegate</w:delText>
                              </w:r>
                            </w:del>
                            <w:r w:rsidR="00463410" w:rsidRPr="001A393B">
                              <w:rPr>
                                <w:rFonts w:asciiTheme="majorHAnsi" w:hAnsiTheme="majorHAnsi"/>
                                <w:bCs/>
                                <w:color w:val="auto"/>
                                <w:sz w:val="22"/>
                                <w:szCs w:val="22"/>
                                <w:lang w:val="en-IE"/>
                              </w:rPr>
                              <w:t xml:space="preserve"> </w:t>
                            </w:r>
                          </w:p>
                          <w:p w:rsidR="00AC6F37" w:rsidRPr="001A393B" w:rsidRDefault="00463410" w:rsidP="00AC6F37">
                            <w:pPr>
                              <w:pStyle w:val="Heading1"/>
                              <w:numPr>
                                <w:ilvl w:val="0"/>
                                <w:numId w:val="2"/>
                              </w:numPr>
                              <w:rPr>
                                <w:b w:val="0"/>
                                <w:color w:val="auto"/>
                                <w:sz w:val="22"/>
                                <w:szCs w:val="22"/>
                                <w:lang w:val="en-IE"/>
                              </w:rPr>
                            </w:pPr>
                            <w:r w:rsidRPr="001A393B">
                              <w:rPr>
                                <w:rFonts w:eastAsiaTheme="minorEastAsia" w:cstheme="minorBidi"/>
                                <w:b w:val="0"/>
                                <w:bCs w:val="0"/>
                                <w:color w:val="auto"/>
                                <w:sz w:val="22"/>
                                <w:szCs w:val="22"/>
                                <w:lang w:val="en-IE"/>
                              </w:rPr>
                              <w:t xml:space="preserve">Explore venue costs, is there a requirement for </w:t>
                            </w:r>
                            <w:r w:rsidR="00AC6F37" w:rsidRPr="001A393B">
                              <w:rPr>
                                <w:rFonts w:eastAsiaTheme="minorEastAsia" w:cstheme="minorBidi"/>
                                <w:b w:val="0"/>
                                <w:bCs w:val="0"/>
                                <w:color w:val="auto"/>
                                <w:sz w:val="22"/>
                                <w:szCs w:val="22"/>
                                <w:lang w:val="en-IE"/>
                              </w:rPr>
                              <w:t>break out roo</w:t>
                            </w:r>
                            <w:r w:rsidR="00AC6F37" w:rsidRPr="001A393B">
                              <w:rPr>
                                <w:b w:val="0"/>
                                <w:color w:val="auto"/>
                                <w:sz w:val="22"/>
                                <w:szCs w:val="22"/>
                                <w:lang w:val="en-IE"/>
                              </w:rPr>
                              <w:t>ms</w:t>
                            </w:r>
                          </w:p>
                          <w:p w:rsidR="00AC6F37" w:rsidRPr="001A393B" w:rsidRDefault="00463410" w:rsidP="00AC6F37">
                            <w:pPr>
                              <w:pStyle w:val="Heading1"/>
                              <w:numPr>
                                <w:ilvl w:val="0"/>
                                <w:numId w:val="2"/>
                              </w:numPr>
                              <w:rPr>
                                <w:b w:val="0"/>
                                <w:color w:val="auto"/>
                                <w:sz w:val="22"/>
                                <w:szCs w:val="22"/>
                                <w:lang w:val="en-IE"/>
                              </w:rPr>
                            </w:pPr>
                            <w:r w:rsidRPr="001A393B">
                              <w:rPr>
                                <w:b w:val="0"/>
                                <w:color w:val="auto"/>
                                <w:sz w:val="22"/>
                                <w:szCs w:val="22"/>
                                <w:lang w:val="en-IE"/>
                              </w:rPr>
                              <w:t>Determine v</w:t>
                            </w:r>
                            <w:r w:rsidR="00AC6F37" w:rsidRPr="001A393B">
                              <w:rPr>
                                <w:b w:val="0"/>
                                <w:color w:val="auto"/>
                                <w:sz w:val="22"/>
                                <w:szCs w:val="22"/>
                                <w:lang w:val="en-IE"/>
                              </w:rPr>
                              <w:t>enue capacity</w:t>
                            </w:r>
                          </w:p>
                          <w:p w:rsidR="00AC6F37" w:rsidRPr="001A393B" w:rsidRDefault="00AC6F37" w:rsidP="00AC6F37">
                            <w:pPr>
                              <w:pStyle w:val="Heading1"/>
                              <w:numPr>
                                <w:ilvl w:val="0"/>
                                <w:numId w:val="2"/>
                              </w:numPr>
                              <w:rPr>
                                <w:b w:val="0"/>
                                <w:color w:val="auto"/>
                                <w:sz w:val="22"/>
                                <w:szCs w:val="22"/>
                                <w:lang w:val="en-IE"/>
                              </w:rPr>
                            </w:pPr>
                            <w:r w:rsidRPr="001A393B">
                              <w:rPr>
                                <w:b w:val="0"/>
                                <w:color w:val="auto"/>
                                <w:sz w:val="22"/>
                                <w:szCs w:val="22"/>
                                <w:lang w:val="en-IE"/>
                              </w:rPr>
                              <w:t>Determine venue IT provision</w:t>
                            </w:r>
                            <w:r w:rsidR="00463410" w:rsidRPr="001A393B">
                              <w:rPr>
                                <w:b w:val="0"/>
                                <w:color w:val="auto"/>
                                <w:sz w:val="22"/>
                                <w:szCs w:val="22"/>
                                <w:lang w:val="en-IE"/>
                              </w:rPr>
                              <w:t xml:space="preserve">. Is </w:t>
                            </w:r>
                            <w:r w:rsidR="007C104C" w:rsidRPr="001A393B">
                              <w:rPr>
                                <w:b w:val="0"/>
                                <w:color w:val="auto"/>
                                <w:sz w:val="22"/>
                                <w:szCs w:val="22"/>
                                <w:lang w:val="en-IE"/>
                              </w:rPr>
                              <w:t>Wi-Fi</w:t>
                            </w:r>
                            <w:r w:rsidR="00463410" w:rsidRPr="001A393B">
                              <w:rPr>
                                <w:b w:val="0"/>
                                <w:color w:val="auto"/>
                                <w:sz w:val="22"/>
                                <w:szCs w:val="22"/>
                                <w:lang w:val="en-IE"/>
                              </w:rPr>
                              <w:t xml:space="preserve"> </w:t>
                            </w:r>
                            <w:del w:id="23" w:author="IIRRT CPD OFFICER" w:date="2017-06-10T20:41:00Z">
                              <w:r w:rsidR="00463410" w:rsidRPr="001A393B" w:rsidDel="008D594C">
                                <w:rPr>
                                  <w:b w:val="0"/>
                                  <w:color w:val="auto"/>
                                  <w:sz w:val="22"/>
                                  <w:szCs w:val="22"/>
                                  <w:lang w:val="en-IE"/>
                                </w:rPr>
                                <w:delText xml:space="preserve">available </w:delText>
                              </w:r>
                            </w:del>
                            <w:ins w:id="24" w:author="IIRRT CPD OFFICER" w:date="2017-06-10T20:41:00Z">
                              <w:r w:rsidR="008D594C" w:rsidRPr="001A393B">
                                <w:rPr>
                                  <w:b w:val="0"/>
                                  <w:color w:val="auto"/>
                                  <w:sz w:val="22"/>
                                  <w:szCs w:val="22"/>
                                  <w:lang w:val="en-IE"/>
                                </w:rPr>
                                <w:t>available, IT</w:t>
                              </w:r>
                            </w:ins>
                            <w:ins w:id="25" w:author="IIRRT CPD OFFICER" w:date="2017-06-10T20:34:00Z">
                              <w:r w:rsidR="008D594C">
                                <w:rPr>
                                  <w:b w:val="0"/>
                                  <w:color w:val="auto"/>
                                  <w:sz w:val="22"/>
                                  <w:szCs w:val="22"/>
                                  <w:lang w:val="en-IE"/>
                                </w:rPr>
                                <w:t xml:space="preserve"> </w:t>
                              </w:r>
                            </w:ins>
                            <w:ins w:id="26" w:author="IIRRT CPD OFFICER" w:date="2017-06-10T20:41:00Z">
                              <w:r w:rsidR="008D594C">
                                <w:rPr>
                                  <w:b w:val="0"/>
                                  <w:color w:val="auto"/>
                                  <w:sz w:val="22"/>
                                  <w:szCs w:val="22"/>
                                  <w:lang w:val="en-IE"/>
                                </w:rPr>
                                <w:t>Support, projector</w:t>
                              </w:r>
                            </w:ins>
                          </w:p>
                          <w:p w:rsidR="00AC6F37" w:rsidRPr="001A393B" w:rsidRDefault="00463410" w:rsidP="00AC6F37">
                            <w:pPr>
                              <w:pStyle w:val="Heading1"/>
                              <w:numPr>
                                <w:ilvl w:val="0"/>
                                <w:numId w:val="2"/>
                              </w:numPr>
                              <w:rPr>
                                <w:b w:val="0"/>
                                <w:color w:val="auto"/>
                                <w:sz w:val="22"/>
                                <w:szCs w:val="22"/>
                                <w:lang w:val="en-IE"/>
                              </w:rPr>
                            </w:pPr>
                            <w:r w:rsidRPr="001A393B">
                              <w:rPr>
                                <w:b w:val="0"/>
                                <w:color w:val="auto"/>
                                <w:sz w:val="22"/>
                                <w:szCs w:val="22"/>
                                <w:lang w:val="en-IE"/>
                              </w:rPr>
                              <w:t>Submit endorsement /fun</w:t>
                            </w:r>
                            <w:r w:rsidR="00AC6F37" w:rsidRPr="001A393B">
                              <w:rPr>
                                <w:b w:val="0"/>
                                <w:color w:val="auto"/>
                                <w:sz w:val="22"/>
                                <w:szCs w:val="22"/>
                                <w:lang w:val="en-IE"/>
                              </w:rPr>
                              <w:t xml:space="preserve">ding application/course programme </w:t>
                            </w:r>
                            <w:r w:rsidRPr="001A393B">
                              <w:rPr>
                                <w:b w:val="0"/>
                                <w:color w:val="auto"/>
                                <w:sz w:val="22"/>
                                <w:szCs w:val="22"/>
                                <w:lang w:val="en-IE"/>
                              </w:rPr>
                              <w:t xml:space="preserve">to IIRRT CPD Officer at </w:t>
                            </w:r>
                            <w:hyperlink r:id="rId12" w:history="1">
                              <w:r w:rsidRPr="001A393B">
                                <w:rPr>
                                  <w:rStyle w:val="Hyperlink"/>
                                  <w:b w:val="0"/>
                                  <w:sz w:val="22"/>
                                  <w:szCs w:val="22"/>
                                  <w:lang w:val="en-IE"/>
                                </w:rPr>
                                <w:t>iirrtcpdofficer@gmail.com</w:t>
                              </w:r>
                            </w:hyperlink>
                            <w:r w:rsidRPr="001A393B">
                              <w:rPr>
                                <w:b w:val="0"/>
                                <w:color w:val="auto"/>
                                <w:sz w:val="22"/>
                                <w:szCs w:val="22"/>
                                <w:lang w:val="en-IE"/>
                              </w:rPr>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EC186" id="_x0000_s1046" type="#_x0000_t202" style="position:absolute;margin-left:86pt;margin-top:450.3pt;width:454pt;height:349.7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" filled="f" stroked="f">
                <v:textbox inset=",0,,0">
                  <w:txbxContent>
                    <w:p w:rsidR="00DC0368" w:rsidRDefault="00DC0368" w:rsidP="00AC6F37">
                      <w:pPr>
                        <w:pStyle w:val="Heading1"/>
                        <w:rPr>
                          <w:b w:val="0"/>
                          <w:sz w:val="24"/>
                          <w:szCs w:val="24"/>
                          <w:lang w:val="en-IE"/>
                        </w:rPr>
                      </w:pP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Don’t progress without management approval</w:t>
                      </w: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Have a clear method of recording of all plans</w:t>
                      </w:r>
                      <w:r w:rsidR="00463410" w:rsidRPr="001A393B">
                        <w:rPr>
                          <w:b w:val="0"/>
                          <w:color w:val="auto"/>
                          <w:sz w:val="22"/>
                          <w:szCs w:val="22"/>
                          <w:lang w:val="en-IE"/>
                        </w:rPr>
                        <w:t xml:space="preserve"> (shared drive)</w:t>
                      </w:r>
                    </w:p>
                    <w:p w:rsidR="00DC0368" w:rsidRDefault="00DC0368" w:rsidP="00DC0368">
                      <w:pPr>
                        <w:pStyle w:val="Heading1"/>
                        <w:numPr>
                          <w:ilvl w:val="0"/>
                          <w:numId w:val="2"/>
                        </w:numPr>
                        <w:rPr>
                          <w:ins w:id="27" w:author="theresa" w:date="2016-06-08T00:00:00Z"/>
                          <w:b w:val="0"/>
                          <w:color w:val="auto"/>
                          <w:sz w:val="22"/>
                          <w:szCs w:val="22"/>
                          <w:lang w:val="en-IE"/>
                        </w:rPr>
                      </w:pPr>
                      <w:r w:rsidRPr="001A393B">
                        <w:rPr>
                          <w:b w:val="0"/>
                          <w:color w:val="auto"/>
                          <w:sz w:val="22"/>
                          <w:szCs w:val="22"/>
                          <w:lang w:val="en-IE"/>
                        </w:rPr>
                        <w:t>Share planning information with RTSM/RSM</w:t>
                      </w:r>
                    </w:p>
                    <w:p w:rsidR="00EF7C55" w:rsidRPr="001A393B" w:rsidRDefault="00EF7C55" w:rsidP="00DC0368">
                      <w:pPr>
                        <w:pStyle w:val="Heading1"/>
                        <w:numPr>
                          <w:ilvl w:val="0"/>
                          <w:numId w:val="2"/>
                        </w:numPr>
                        <w:rPr>
                          <w:b w:val="0"/>
                          <w:color w:val="auto"/>
                          <w:sz w:val="22"/>
                          <w:szCs w:val="22"/>
                          <w:lang w:val="en-IE"/>
                        </w:rPr>
                      </w:pPr>
                      <w:ins w:id="28" w:author="theresa" w:date="2016-06-08T00:00:00Z">
                        <w:r>
                          <w:rPr>
                            <w:b w:val="0"/>
                            <w:color w:val="auto"/>
                            <w:sz w:val="22"/>
                            <w:szCs w:val="22"/>
                            <w:lang w:val="en-IE"/>
                          </w:rPr>
                          <w:t>Liaise with IIRRT re date of event</w:t>
                        </w:r>
                      </w:ins>
                    </w:p>
                    <w:p w:rsidR="00463410" w:rsidRPr="001A393B" w:rsidRDefault="00463410" w:rsidP="00DC0368">
                      <w:pPr>
                        <w:pStyle w:val="Heading1"/>
                        <w:numPr>
                          <w:ilvl w:val="0"/>
                          <w:numId w:val="2"/>
                        </w:numPr>
                        <w:rPr>
                          <w:b w:val="0"/>
                          <w:color w:val="auto"/>
                          <w:sz w:val="22"/>
                          <w:szCs w:val="22"/>
                          <w:lang w:val="en-IE"/>
                        </w:rPr>
                      </w:pPr>
                      <w:r w:rsidRPr="001A393B">
                        <w:rPr>
                          <w:b w:val="0"/>
                          <w:color w:val="auto"/>
                          <w:sz w:val="22"/>
                          <w:szCs w:val="22"/>
                          <w:lang w:val="en-IE"/>
                        </w:rPr>
                        <w:t xml:space="preserve">Appoint one member of organising committee to liaise with IIRRT CPD Officer </w:t>
                      </w:r>
                    </w:p>
                    <w:p w:rsidR="00463410" w:rsidRPr="001A393B" w:rsidRDefault="00DC0368" w:rsidP="00DC0368">
                      <w:pPr>
                        <w:pStyle w:val="Heading1"/>
                        <w:numPr>
                          <w:ilvl w:val="0"/>
                          <w:numId w:val="2"/>
                        </w:numPr>
                        <w:rPr>
                          <w:rStyle w:val="Hyperlink"/>
                          <w:b w:val="0"/>
                          <w:color w:val="auto"/>
                          <w:sz w:val="22"/>
                          <w:szCs w:val="22"/>
                          <w:u w:val="none"/>
                          <w:lang w:val="en-IE"/>
                        </w:rPr>
                      </w:pPr>
                      <w:r w:rsidRPr="001A393B">
                        <w:rPr>
                          <w:b w:val="0"/>
                          <w:color w:val="auto"/>
                          <w:sz w:val="22"/>
                          <w:szCs w:val="22"/>
                          <w:lang w:val="en-IE"/>
                        </w:rPr>
                        <w:t xml:space="preserve">Review IIRRT CPD event organisers information-endorsement and funding application </w:t>
                      </w:r>
                      <w:hyperlink r:id="rId13" w:history="1">
                        <w:r w:rsidRPr="001A393B">
                          <w:rPr>
                            <w:rStyle w:val="Hyperlink"/>
                            <w:b w:val="0"/>
                            <w:color w:val="auto"/>
                            <w:sz w:val="22"/>
                            <w:szCs w:val="22"/>
                            <w:lang w:val="en-IE"/>
                          </w:rPr>
                          <w:t>http://www.iirrt.ie/cpd/application-for-cpd-funding</w:t>
                        </w:r>
                      </w:hyperlink>
                      <w:r w:rsidR="00463410" w:rsidRPr="001A393B">
                        <w:rPr>
                          <w:rStyle w:val="Hyperlink"/>
                          <w:b w:val="0"/>
                          <w:color w:val="auto"/>
                          <w:sz w:val="22"/>
                          <w:szCs w:val="22"/>
                          <w:lang w:val="en-IE"/>
                        </w:rPr>
                        <w:t xml:space="preserve">   </w:t>
                      </w:r>
                    </w:p>
                    <w:p w:rsidR="00DC0368" w:rsidRPr="001A393B" w:rsidRDefault="00463410" w:rsidP="00DC0368">
                      <w:pPr>
                        <w:pStyle w:val="Heading1"/>
                        <w:numPr>
                          <w:ilvl w:val="0"/>
                          <w:numId w:val="2"/>
                        </w:numPr>
                        <w:rPr>
                          <w:b w:val="0"/>
                          <w:color w:val="auto"/>
                          <w:sz w:val="22"/>
                          <w:szCs w:val="22"/>
                          <w:lang w:val="en-IE"/>
                        </w:rPr>
                      </w:pPr>
                      <w:r w:rsidRPr="001A393B">
                        <w:rPr>
                          <w:rStyle w:val="Hyperlink"/>
                          <w:b w:val="0"/>
                          <w:color w:val="auto"/>
                          <w:sz w:val="22"/>
                          <w:szCs w:val="22"/>
                          <w:u w:val="none"/>
                          <w:lang w:val="en-IE"/>
                        </w:rPr>
                        <w:t xml:space="preserve">Decide if you require IIRRT funding or just IIRRT endorsement </w:t>
                      </w:r>
                      <w:r w:rsidR="00DC0368" w:rsidRPr="001A393B">
                        <w:rPr>
                          <w:b w:val="0"/>
                          <w:color w:val="auto"/>
                          <w:sz w:val="22"/>
                          <w:szCs w:val="22"/>
                          <w:lang w:val="en-IE"/>
                        </w:rPr>
                        <w:t xml:space="preserve"> </w:t>
                      </w:r>
                    </w:p>
                    <w:p w:rsidR="00463410" w:rsidRPr="001A393B" w:rsidRDefault="00463410" w:rsidP="00463410">
                      <w:pPr>
                        <w:pStyle w:val="Heading1"/>
                        <w:numPr>
                          <w:ilvl w:val="0"/>
                          <w:numId w:val="2"/>
                        </w:numPr>
                        <w:rPr>
                          <w:b w:val="0"/>
                          <w:color w:val="auto"/>
                          <w:sz w:val="22"/>
                          <w:szCs w:val="22"/>
                          <w:lang w:val="en-IE"/>
                        </w:rPr>
                      </w:pPr>
                      <w:r w:rsidRPr="001A393B">
                        <w:rPr>
                          <w:b w:val="0"/>
                          <w:color w:val="auto"/>
                          <w:sz w:val="22"/>
                          <w:szCs w:val="22"/>
                          <w:lang w:val="en-IE"/>
                        </w:rPr>
                        <w:t>Decide study day format-presentations/workshops</w:t>
                      </w: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Select theme/ topic/speakers for event</w:t>
                      </w:r>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Approach Speakers with proposed topics/</w:t>
                      </w:r>
                      <w:ins w:id="29" w:author="theresa" w:date="2016-06-07T23:55:00Z">
                        <w:r w:rsidR="00EF7C55">
                          <w:rPr>
                            <w:b w:val="0"/>
                            <w:color w:val="auto"/>
                            <w:sz w:val="22"/>
                            <w:szCs w:val="22"/>
                            <w:lang w:val="en-IE"/>
                          </w:rPr>
                          <w:t xml:space="preserve">learning outcomes </w:t>
                        </w:r>
                        <w:del w:id="30" w:author="IIRRT CPD OFFICER" w:date="2017-06-10T20:33:00Z">
                          <w:r w:rsidR="00EF7C55" w:rsidDel="008D594C">
                            <w:rPr>
                              <w:b w:val="0"/>
                              <w:color w:val="auto"/>
                              <w:sz w:val="22"/>
                              <w:szCs w:val="22"/>
                              <w:lang w:val="en-IE"/>
                            </w:rPr>
                            <w:delText>(Los)</w:delText>
                          </w:r>
                        </w:del>
                      </w:ins>
                      <w:del w:id="31" w:author="theresa" w:date="2016-06-07T23:55:00Z">
                        <w:r w:rsidRPr="001A393B" w:rsidDel="00EF7C55">
                          <w:rPr>
                            <w:b w:val="0"/>
                            <w:color w:val="auto"/>
                            <w:sz w:val="22"/>
                            <w:szCs w:val="22"/>
                            <w:lang w:val="en-IE"/>
                          </w:rPr>
                          <w:delText xml:space="preserve">LOS </w:delText>
                        </w:r>
                      </w:del>
                    </w:p>
                    <w:p w:rsidR="00DC0368" w:rsidRPr="001A393B" w:rsidRDefault="00DC0368" w:rsidP="00DC0368">
                      <w:pPr>
                        <w:pStyle w:val="Heading1"/>
                        <w:numPr>
                          <w:ilvl w:val="0"/>
                          <w:numId w:val="2"/>
                        </w:numPr>
                        <w:rPr>
                          <w:b w:val="0"/>
                          <w:color w:val="auto"/>
                          <w:sz w:val="22"/>
                          <w:szCs w:val="22"/>
                          <w:lang w:val="en-IE"/>
                        </w:rPr>
                      </w:pPr>
                      <w:r w:rsidRPr="001A393B">
                        <w:rPr>
                          <w:b w:val="0"/>
                          <w:color w:val="auto"/>
                          <w:sz w:val="22"/>
                          <w:szCs w:val="22"/>
                          <w:lang w:val="en-IE"/>
                        </w:rPr>
                        <w:t>Draft study day programme</w:t>
                      </w:r>
                    </w:p>
                    <w:p w:rsidR="00AC6F37" w:rsidRPr="001A393B" w:rsidRDefault="000304EB" w:rsidP="00AC6F37">
                      <w:pPr>
                        <w:pStyle w:val="BodyText-Light"/>
                        <w:numPr>
                          <w:ilvl w:val="0"/>
                          <w:numId w:val="2"/>
                        </w:numPr>
                        <w:rPr>
                          <w:rFonts w:asciiTheme="majorHAnsi" w:hAnsiTheme="majorHAnsi"/>
                          <w:bCs/>
                          <w:color w:val="auto"/>
                          <w:sz w:val="22"/>
                          <w:szCs w:val="22"/>
                          <w:lang w:val="en-IE"/>
                        </w:rPr>
                      </w:pPr>
                      <w:r w:rsidRPr="001A393B">
                        <w:rPr>
                          <w:rFonts w:asciiTheme="majorHAnsi" w:hAnsiTheme="majorHAnsi"/>
                          <w:bCs/>
                          <w:color w:val="auto"/>
                          <w:sz w:val="22"/>
                          <w:szCs w:val="22"/>
                          <w:lang w:val="en-IE"/>
                        </w:rPr>
                        <w:t>Liaise</w:t>
                      </w:r>
                      <w:r w:rsidR="00AC6F37" w:rsidRPr="001A393B">
                        <w:rPr>
                          <w:rFonts w:asciiTheme="majorHAnsi" w:hAnsiTheme="majorHAnsi"/>
                          <w:bCs/>
                          <w:color w:val="auto"/>
                          <w:sz w:val="22"/>
                          <w:szCs w:val="22"/>
                          <w:lang w:val="en-IE"/>
                        </w:rPr>
                        <w:t xml:space="preserve"> with catering –cost per delegate</w:t>
                      </w:r>
                      <w:r w:rsidR="00463410" w:rsidRPr="001A393B">
                        <w:rPr>
                          <w:rFonts w:asciiTheme="majorHAnsi" w:hAnsiTheme="majorHAnsi"/>
                          <w:bCs/>
                          <w:color w:val="auto"/>
                          <w:sz w:val="22"/>
                          <w:szCs w:val="22"/>
                          <w:lang w:val="en-IE"/>
                        </w:rPr>
                        <w:t xml:space="preserve">, </w:t>
                      </w:r>
                      <w:ins w:id="32" w:author="IIRRT CPD OFFICER" w:date="2017-06-10T20:33:00Z">
                        <w:r w:rsidR="008D594C">
                          <w:rPr>
                            <w:rFonts w:asciiTheme="majorHAnsi" w:hAnsiTheme="majorHAnsi"/>
                            <w:bCs/>
                            <w:color w:val="auto"/>
                            <w:sz w:val="22"/>
                            <w:szCs w:val="22"/>
                            <w:lang w:val="en-IE"/>
                          </w:rPr>
                          <w:t xml:space="preserve">break times </w:t>
                        </w:r>
                      </w:ins>
                      <w:del w:id="33" w:author="IIRRT CPD OFFICER" w:date="2017-06-10T20:34:00Z">
                        <w:r w:rsidR="00463410" w:rsidRPr="001A393B" w:rsidDel="008D594C">
                          <w:rPr>
                            <w:rFonts w:asciiTheme="majorHAnsi" w:hAnsiTheme="majorHAnsi"/>
                            <w:bCs/>
                            <w:color w:val="auto"/>
                            <w:sz w:val="22"/>
                            <w:szCs w:val="22"/>
                            <w:lang w:val="en-IE"/>
                          </w:rPr>
                          <w:delText>IIRRT will fund 10 euros per delegate</w:delText>
                        </w:r>
                      </w:del>
                      <w:r w:rsidR="00463410" w:rsidRPr="001A393B">
                        <w:rPr>
                          <w:rFonts w:asciiTheme="majorHAnsi" w:hAnsiTheme="majorHAnsi"/>
                          <w:bCs/>
                          <w:color w:val="auto"/>
                          <w:sz w:val="22"/>
                          <w:szCs w:val="22"/>
                          <w:lang w:val="en-IE"/>
                        </w:rPr>
                        <w:t xml:space="preserve"> </w:t>
                      </w:r>
                    </w:p>
                    <w:p w:rsidR="00AC6F37" w:rsidRPr="001A393B" w:rsidRDefault="00463410" w:rsidP="00AC6F37">
                      <w:pPr>
                        <w:pStyle w:val="Heading1"/>
                        <w:numPr>
                          <w:ilvl w:val="0"/>
                          <w:numId w:val="2"/>
                        </w:numPr>
                        <w:rPr>
                          <w:b w:val="0"/>
                          <w:color w:val="auto"/>
                          <w:sz w:val="22"/>
                          <w:szCs w:val="22"/>
                          <w:lang w:val="en-IE"/>
                        </w:rPr>
                      </w:pPr>
                      <w:r w:rsidRPr="001A393B">
                        <w:rPr>
                          <w:rFonts w:eastAsiaTheme="minorEastAsia" w:cstheme="minorBidi"/>
                          <w:b w:val="0"/>
                          <w:bCs w:val="0"/>
                          <w:color w:val="auto"/>
                          <w:sz w:val="22"/>
                          <w:szCs w:val="22"/>
                          <w:lang w:val="en-IE"/>
                        </w:rPr>
                        <w:t xml:space="preserve">Explore venue costs, is there a requirement for </w:t>
                      </w:r>
                      <w:r w:rsidR="00AC6F37" w:rsidRPr="001A393B">
                        <w:rPr>
                          <w:rFonts w:eastAsiaTheme="minorEastAsia" w:cstheme="minorBidi"/>
                          <w:b w:val="0"/>
                          <w:bCs w:val="0"/>
                          <w:color w:val="auto"/>
                          <w:sz w:val="22"/>
                          <w:szCs w:val="22"/>
                          <w:lang w:val="en-IE"/>
                        </w:rPr>
                        <w:t>break out roo</w:t>
                      </w:r>
                      <w:r w:rsidR="00AC6F37" w:rsidRPr="001A393B">
                        <w:rPr>
                          <w:b w:val="0"/>
                          <w:color w:val="auto"/>
                          <w:sz w:val="22"/>
                          <w:szCs w:val="22"/>
                          <w:lang w:val="en-IE"/>
                        </w:rPr>
                        <w:t>ms</w:t>
                      </w:r>
                    </w:p>
                    <w:p w:rsidR="00AC6F37" w:rsidRPr="001A393B" w:rsidRDefault="00463410" w:rsidP="00AC6F37">
                      <w:pPr>
                        <w:pStyle w:val="Heading1"/>
                        <w:numPr>
                          <w:ilvl w:val="0"/>
                          <w:numId w:val="2"/>
                        </w:numPr>
                        <w:rPr>
                          <w:b w:val="0"/>
                          <w:color w:val="auto"/>
                          <w:sz w:val="22"/>
                          <w:szCs w:val="22"/>
                          <w:lang w:val="en-IE"/>
                        </w:rPr>
                      </w:pPr>
                      <w:r w:rsidRPr="001A393B">
                        <w:rPr>
                          <w:b w:val="0"/>
                          <w:color w:val="auto"/>
                          <w:sz w:val="22"/>
                          <w:szCs w:val="22"/>
                          <w:lang w:val="en-IE"/>
                        </w:rPr>
                        <w:t>Determine v</w:t>
                      </w:r>
                      <w:r w:rsidR="00AC6F37" w:rsidRPr="001A393B">
                        <w:rPr>
                          <w:b w:val="0"/>
                          <w:color w:val="auto"/>
                          <w:sz w:val="22"/>
                          <w:szCs w:val="22"/>
                          <w:lang w:val="en-IE"/>
                        </w:rPr>
                        <w:t>enue capacity</w:t>
                      </w:r>
                    </w:p>
                    <w:p w:rsidR="00AC6F37" w:rsidRPr="001A393B" w:rsidRDefault="00AC6F37" w:rsidP="00AC6F37">
                      <w:pPr>
                        <w:pStyle w:val="Heading1"/>
                        <w:numPr>
                          <w:ilvl w:val="0"/>
                          <w:numId w:val="2"/>
                        </w:numPr>
                        <w:rPr>
                          <w:b w:val="0"/>
                          <w:color w:val="auto"/>
                          <w:sz w:val="22"/>
                          <w:szCs w:val="22"/>
                          <w:lang w:val="en-IE"/>
                        </w:rPr>
                      </w:pPr>
                      <w:r w:rsidRPr="001A393B">
                        <w:rPr>
                          <w:b w:val="0"/>
                          <w:color w:val="auto"/>
                          <w:sz w:val="22"/>
                          <w:szCs w:val="22"/>
                          <w:lang w:val="en-IE"/>
                        </w:rPr>
                        <w:t>Determine venue IT provision</w:t>
                      </w:r>
                      <w:r w:rsidR="00463410" w:rsidRPr="001A393B">
                        <w:rPr>
                          <w:b w:val="0"/>
                          <w:color w:val="auto"/>
                          <w:sz w:val="22"/>
                          <w:szCs w:val="22"/>
                          <w:lang w:val="en-IE"/>
                        </w:rPr>
                        <w:t xml:space="preserve">. Is </w:t>
                      </w:r>
                      <w:r w:rsidR="007C104C" w:rsidRPr="001A393B">
                        <w:rPr>
                          <w:b w:val="0"/>
                          <w:color w:val="auto"/>
                          <w:sz w:val="22"/>
                          <w:szCs w:val="22"/>
                          <w:lang w:val="en-IE"/>
                        </w:rPr>
                        <w:t>Wi-Fi</w:t>
                      </w:r>
                      <w:r w:rsidR="00463410" w:rsidRPr="001A393B">
                        <w:rPr>
                          <w:b w:val="0"/>
                          <w:color w:val="auto"/>
                          <w:sz w:val="22"/>
                          <w:szCs w:val="22"/>
                          <w:lang w:val="en-IE"/>
                        </w:rPr>
                        <w:t xml:space="preserve"> </w:t>
                      </w:r>
                      <w:del w:id="34" w:author="IIRRT CPD OFFICER" w:date="2017-06-10T20:41:00Z">
                        <w:r w:rsidR="00463410" w:rsidRPr="001A393B" w:rsidDel="008D594C">
                          <w:rPr>
                            <w:b w:val="0"/>
                            <w:color w:val="auto"/>
                            <w:sz w:val="22"/>
                            <w:szCs w:val="22"/>
                            <w:lang w:val="en-IE"/>
                          </w:rPr>
                          <w:delText xml:space="preserve">available </w:delText>
                        </w:r>
                      </w:del>
                      <w:ins w:id="35" w:author="IIRRT CPD OFFICER" w:date="2017-06-10T20:41:00Z">
                        <w:r w:rsidR="008D594C" w:rsidRPr="001A393B">
                          <w:rPr>
                            <w:b w:val="0"/>
                            <w:color w:val="auto"/>
                            <w:sz w:val="22"/>
                            <w:szCs w:val="22"/>
                            <w:lang w:val="en-IE"/>
                          </w:rPr>
                          <w:t>available, IT</w:t>
                        </w:r>
                      </w:ins>
                      <w:ins w:id="36" w:author="IIRRT CPD OFFICER" w:date="2017-06-10T20:34:00Z">
                        <w:r w:rsidR="008D594C">
                          <w:rPr>
                            <w:b w:val="0"/>
                            <w:color w:val="auto"/>
                            <w:sz w:val="22"/>
                            <w:szCs w:val="22"/>
                            <w:lang w:val="en-IE"/>
                          </w:rPr>
                          <w:t xml:space="preserve"> </w:t>
                        </w:r>
                      </w:ins>
                      <w:ins w:id="37" w:author="IIRRT CPD OFFICER" w:date="2017-06-10T20:41:00Z">
                        <w:r w:rsidR="008D594C">
                          <w:rPr>
                            <w:b w:val="0"/>
                            <w:color w:val="auto"/>
                            <w:sz w:val="22"/>
                            <w:szCs w:val="22"/>
                            <w:lang w:val="en-IE"/>
                          </w:rPr>
                          <w:t>Support, projector</w:t>
                        </w:r>
                      </w:ins>
                    </w:p>
                    <w:p w:rsidR="00AC6F37" w:rsidRPr="001A393B" w:rsidRDefault="00463410" w:rsidP="00AC6F37">
                      <w:pPr>
                        <w:pStyle w:val="Heading1"/>
                        <w:numPr>
                          <w:ilvl w:val="0"/>
                          <w:numId w:val="2"/>
                        </w:numPr>
                        <w:rPr>
                          <w:b w:val="0"/>
                          <w:color w:val="auto"/>
                          <w:sz w:val="22"/>
                          <w:szCs w:val="22"/>
                          <w:lang w:val="en-IE"/>
                        </w:rPr>
                      </w:pPr>
                      <w:r w:rsidRPr="001A393B">
                        <w:rPr>
                          <w:b w:val="0"/>
                          <w:color w:val="auto"/>
                          <w:sz w:val="22"/>
                          <w:szCs w:val="22"/>
                          <w:lang w:val="en-IE"/>
                        </w:rPr>
                        <w:t>Submit endorsement /fun</w:t>
                      </w:r>
                      <w:r w:rsidR="00AC6F37" w:rsidRPr="001A393B">
                        <w:rPr>
                          <w:b w:val="0"/>
                          <w:color w:val="auto"/>
                          <w:sz w:val="22"/>
                          <w:szCs w:val="22"/>
                          <w:lang w:val="en-IE"/>
                        </w:rPr>
                        <w:t xml:space="preserve">ding application/course programme </w:t>
                      </w:r>
                      <w:r w:rsidRPr="001A393B">
                        <w:rPr>
                          <w:b w:val="0"/>
                          <w:color w:val="auto"/>
                          <w:sz w:val="22"/>
                          <w:szCs w:val="22"/>
                          <w:lang w:val="en-IE"/>
                        </w:rPr>
                        <w:t xml:space="preserve">to IIRRT CPD Officer at </w:t>
                      </w:r>
                      <w:hyperlink r:id="rId14" w:history="1">
                        <w:r w:rsidRPr="001A393B">
                          <w:rPr>
                            <w:rStyle w:val="Hyperlink"/>
                            <w:b w:val="0"/>
                            <w:sz w:val="22"/>
                            <w:szCs w:val="22"/>
                            <w:lang w:val="en-IE"/>
                          </w:rPr>
                          <w:t>iirrtcpdofficer@gmail.com</w:t>
                        </w:r>
                      </w:hyperlink>
                      <w:r w:rsidRPr="001A393B">
                        <w:rPr>
                          <w:b w:val="0"/>
                          <w:color w:val="auto"/>
                          <w:sz w:val="22"/>
                          <w:szCs w:val="22"/>
                          <w:lang w:val="en-IE"/>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62848" behindDoc="0" locked="0" layoutInCell="1" allowOverlap="1" wp14:anchorId="6FF60354" wp14:editId="4BEA8E06">
                <wp:simplePos x="0" y="0"/>
                <wp:positionH relativeFrom="page">
                  <wp:posOffset>1092200</wp:posOffset>
                </wp:positionH>
                <wp:positionV relativeFrom="page">
                  <wp:posOffset>935990</wp:posOffset>
                </wp:positionV>
                <wp:extent cx="5232400" cy="1146810"/>
                <wp:effectExtent l="0" t="0" r="0" b="21590"/>
                <wp:wrapNone/>
                <wp:docPr id="2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1468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DC0368" w:rsidRPr="00DC0368" w:rsidRDefault="00DC0368" w:rsidP="00DC0368">
                            <w:pPr>
                              <w:pStyle w:val="Heading1"/>
                              <w:numPr>
                                <w:ilvl w:val="0"/>
                                <w:numId w:val="1"/>
                              </w:numPr>
                              <w:rPr>
                                <w:color w:val="auto"/>
                              </w:rPr>
                            </w:pPr>
                            <w:r w:rsidRPr="00DC0368">
                              <w:rPr>
                                <w:color w:val="auto"/>
                                <w:lang w:val="en-IE"/>
                              </w:rPr>
                              <w:t>INITIATION</w:t>
                            </w:r>
                          </w:p>
                          <w:p w:rsidR="00DC0368" w:rsidRPr="00DC0368" w:rsidRDefault="00DC0368" w:rsidP="00DC0368">
                            <w:pPr>
                              <w:pStyle w:val="Heading1"/>
                              <w:numPr>
                                <w:ilvl w:val="0"/>
                                <w:numId w:val="1"/>
                              </w:numPr>
                              <w:rPr>
                                <w:color w:val="auto"/>
                              </w:rPr>
                            </w:pPr>
                            <w:r w:rsidRPr="00DC0368">
                              <w:rPr>
                                <w:color w:val="auto"/>
                                <w:lang w:val="en-IE"/>
                              </w:rPr>
                              <w:t>PLANNING</w:t>
                            </w:r>
                          </w:p>
                          <w:p w:rsidR="00DC0368" w:rsidRPr="00DC0368" w:rsidRDefault="00DC0368" w:rsidP="00DC0368">
                            <w:pPr>
                              <w:pStyle w:val="Heading1"/>
                              <w:numPr>
                                <w:ilvl w:val="0"/>
                                <w:numId w:val="1"/>
                              </w:numPr>
                              <w:rPr>
                                <w:color w:val="auto"/>
                              </w:rPr>
                            </w:pPr>
                            <w:r w:rsidRPr="00DC0368">
                              <w:rPr>
                                <w:color w:val="auto"/>
                                <w:lang w:val="en-IE"/>
                              </w:rPr>
                              <w:t>IMPLEMENTATION</w:t>
                            </w:r>
                          </w:p>
                          <w:p w:rsidR="00DC0368" w:rsidRPr="00DC0368" w:rsidRDefault="00DC0368" w:rsidP="00DC0368">
                            <w:pPr>
                              <w:pStyle w:val="Heading1"/>
                              <w:numPr>
                                <w:ilvl w:val="0"/>
                                <w:numId w:val="1"/>
                              </w:numPr>
                              <w:rPr>
                                <w:color w:val="auto"/>
                              </w:rPr>
                            </w:pPr>
                            <w:r w:rsidRPr="00DC0368">
                              <w:rPr>
                                <w:color w:val="auto"/>
                                <w:lang w:val="en-IE"/>
                              </w:rPr>
                              <w:t>EVENT</w:t>
                            </w:r>
                          </w:p>
                          <w:p w:rsidR="00DC0368" w:rsidRPr="00AC6F37" w:rsidRDefault="00DC0368" w:rsidP="00AC6F37">
                            <w:pPr>
                              <w:pStyle w:val="Heading1"/>
                              <w:numPr>
                                <w:ilvl w:val="0"/>
                                <w:numId w:val="1"/>
                              </w:numPr>
                              <w:rPr>
                                <w:color w:val="auto"/>
                              </w:rPr>
                            </w:pPr>
                            <w:r w:rsidRPr="00DC0368">
                              <w:rPr>
                                <w:color w:val="auto"/>
                                <w:lang w:val="en-IE"/>
                              </w:rPr>
                              <w:t>CLOSURE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60354" id="Text Box 60" o:spid="_x0000_s1047" type="#_x0000_t202" style="position:absolute;margin-left:86pt;margin-top:73.7pt;width:412pt;height:90.3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" filled="f" stroked="f">
                <v:textbox inset=",0,,0">
                  <w:txbxContent>
                    <w:p w:rsidR="00DC0368" w:rsidRPr="00DC0368" w:rsidRDefault="00DC0368" w:rsidP="00DC0368">
                      <w:pPr>
                        <w:pStyle w:val="Heading1"/>
                        <w:numPr>
                          <w:ilvl w:val="0"/>
                          <w:numId w:val="1"/>
                        </w:numPr>
                        <w:rPr>
                          <w:color w:val="auto"/>
                        </w:rPr>
                      </w:pPr>
                      <w:r w:rsidRPr="00DC0368">
                        <w:rPr>
                          <w:color w:val="auto"/>
                          <w:lang w:val="en-IE"/>
                        </w:rPr>
                        <w:t>INITIATION</w:t>
                      </w:r>
                    </w:p>
                    <w:p w:rsidR="00DC0368" w:rsidRPr="00DC0368" w:rsidRDefault="00DC0368" w:rsidP="00DC0368">
                      <w:pPr>
                        <w:pStyle w:val="Heading1"/>
                        <w:numPr>
                          <w:ilvl w:val="0"/>
                          <w:numId w:val="1"/>
                        </w:numPr>
                        <w:rPr>
                          <w:color w:val="auto"/>
                        </w:rPr>
                      </w:pPr>
                      <w:r w:rsidRPr="00DC0368">
                        <w:rPr>
                          <w:color w:val="auto"/>
                          <w:lang w:val="en-IE"/>
                        </w:rPr>
                        <w:t>PLANNING</w:t>
                      </w:r>
                    </w:p>
                    <w:p w:rsidR="00DC0368" w:rsidRPr="00DC0368" w:rsidRDefault="00DC0368" w:rsidP="00DC0368">
                      <w:pPr>
                        <w:pStyle w:val="Heading1"/>
                        <w:numPr>
                          <w:ilvl w:val="0"/>
                          <w:numId w:val="1"/>
                        </w:numPr>
                        <w:rPr>
                          <w:color w:val="auto"/>
                        </w:rPr>
                      </w:pPr>
                      <w:r w:rsidRPr="00DC0368">
                        <w:rPr>
                          <w:color w:val="auto"/>
                          <w:lang w:val="en-IE"/>
                        </w:rPr>
                        <w:t>IMPLEMENTATION</w:t>
                      </w:r>
                    </w:p>
                    <w:p w:rsidR="00DC0368" w:rsidRPr="00DC0368" w:rsidRDefault="00DC0368" w:rsidP="00DC0368">
                      <w:pPr>
                        <w:pStyle w:val="Heading1"/>
                        <w:numPr>
                          <w:ilvl w:val="0"/>
                          <w:numId w:val="1"/>
                        </w:numPr>
                        <w:rPr>
                          <w:color w:val="auto"/>
                        </w:rPr>
                      </w:pPr>
                      <w:r w:rsidRPr="00DC0368">
                        <w:rPr>
                          <w:color w:val="auto"/>
                          <w:lang w:val="en-IE"/>
                        </w:rPr>
                        <w:t>EVENT</w:t>
                      </w:r>
                    </w:p>
                    <w:p w:rsidR="00DC0368" w:rsidRPr="00AC6F37" w:rsidRDefault="00DC0368" w:rsidP="00AC6F37">
                      <w:pPr>
                        <w:pStyle w:val="Heading1"/>
                        <w:numPr>
                          <w:ilvl w:val="0"/>
                          <w:numId w:val="1"/>
                        </w:numPr>
                        <w:rPr>
                          <w:color w:val="auto"/>
                        </w:rPr>
                      </w:pPr>
                      <w:r w:rsidRPr="00DC0368">
                        <w:rPr>
                          <w:color w:val="auto"/>
                          <w:lang w:val="en-IE"/>
                        </w:rPr>
                        <w:t>CLOSURE</w:t>
                      </w:r>
                    </w:p>
                  </w:txbxContent>
                </v:textbox>
                <w10:wrap anchorx="page" anchory="page"/>
              </v:shape>
            </w:pict>
          </mc:Fallback>
        </mc:AlternateContent>
      </w:r>
      <w:r>
        <w:rPr>
          <w:noProof/>
        </w:rPr>
        <mc:AlternateContent>
          <mc:Choice Requires="wps">
            <w:drawing>
              <wp:anchor distT="0" distB="0" distL="114300" distR="114300" simplePos="0" relativeHeight="251664896" behindDoc="0" locked="0" layoutInCell="1" allowOverlap="1" wp14:anchorId="0057543A" wp14:editId="3146D298">
                <wp:simplePos x="0" y="0"/>
                <wp:positionH relativeFrom="page">
                  <wp:posOffset>-3726815</wp:posOffset>
                </wp:positionH>
                <wp:positionV relativeFrom="page">
                  <wp:posOffset>3801110</wp:posOffset>
                </wp:positionV>
                <wp:extent cx="4114800" cy="292100"/>
                <wp:effectExtent l="0" t="3810" r="5715" b="0"/>
                <wp:wrapThrough wrapText="bothSides">
                  <wp:wrapPolygon edited="0">
                    <wp:start x="-50" y="0"/>
                    <wp:lineTo x="-50" y="20896"/>
                    <wp:lineTo x="21600" y="20896"/>
                    <wp:lineTo x="21600" y="0"/>
                    <wp:lineTo x="-50" y="0"/>
                  </wp:wrapPolygon>
                </wp:wrapThrough>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92100"/>
                        </a:xfrm>
                        <a:prstGeom prst="rect">
                          <a:avLst/>
                        </a:prstGeom>
                        <a:solidFill>
                          <a:schemeClr val="accent4">
                            <a:lumMod val="100000"/>
                            <a:lumOff val="0"/>
                          </a:scheme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DC0368" w:rsidRPr="00C8625E" w:rsidRDefault="00DC0368" w:rsidP="00DC0368">
                            <w:pPr>
                              <w:rPr>
                                <w:b/>
                                <w:color w:val="FFFFFF" w:themeColor="background1"/>
                                <w:sz w:val="28"/>
                                <w:szCs w:val="28"/>
                              </w:rPr>
                            </w:pPr>
                            <w:r w:rsidRPr="00C8625E">
                              <w:rPr>
                                <w:b/>
                                <w:color w:val="FFFFFF" w:themeColor="background1"/>
                                <w:sz w:val="28"/>
                                <w:szCs w:val="28"/>
                              </w:rPr>
                              <w:t xml:space="preserve">1) </w:t>
                            </w:r>
                            <w:r>
                              <w:rPr>
                                <w:b/>
                                <w:color w:val="FFFFFF" w:themeColor="background1"/>
                                <w:sz w:val="28"/>
                                <w:szCs w:val="28"/>
                              </w:rPr>
                              <w:tab/>
                            </w:r>
                            <w:r w:rsidRPr="00C8625E">
                              <w:rPr>
                                <w:b/>
                                <w:color w:val="FFFFFF" w:themeColor="background1"/>
                                <w:sz w:val="28"/>
                                <w:szCs w:val="28"/>
                              </w:rPr>
                              <w:t>INITIATION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0057543A" id="Text Box 48" o:spid="_x0000_s1048" type="#_x0000_t202" style="position:absolute;margin-left:-293.45pt;margin-top:299.3pt;width:324pt;height:23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" fillcolor="#8064a2 [3207]" stroked="f">
                <v:textbox>
                  <w:txbxContent>
                    <w:p w:rsidR="00DC0368" w:rsidRPr="00C8625E" w:rsidRDefault="00DC0368" w:rsidP="00DC0368">
                      <w:pPr>
                        <w:rPr>
                          <w:b/>
                          <w:color w:val="FFFFFF" w:themeColor="background1"/>
                          <w:sz w:val="28"/>
                          <w:szCs w:val="28"/>
                        </w:rPr>
                      </w:pPr>
                      <w:r w:rsidRPr="00C8625E">
                        <w:rPr>
                          <w:b/>
                          <w:color w:val="FFFFFF" w:themeColor="background1"/>
                          <w:sz w:val="28"/>
                          <w:szCs w:val="28"/>
                        </w:rPr>
                        <w:t xml:space="preserve">1) </w:t>
                      </w:r>
                      <w:r>
                        <w:rPr>
                          <w:b/>
                          <w:color w:val="FFFFFF" w:themeColor="background1"/>
                          <w:sz w:val="28"/>
                          <w:szCs w:val="28"/>
                        </w:rPr>
                        <w:tab/>
                      </w:r>
                      <w:r w:rsidRPr="00C8625E">
                        <w:rPr>
                          <w:b/>
                          <w:color w:val="FFFFFF" w:themeColor="background1"/>
                          <w:sz w:val="28"/>
                          <w:szCs w:val="28"/>
                        </w:rPr>
                        <w:t>INITIATION</w:t>
                      </w:r>
                    </w:p>
                  </w:txbxContent>
                </v:textbox>
                <w10:wrap type="through" anchorx="page" anchory="page"/>
              </v:shape>
            </w:pict>
          </mc:Fallback>
        </mc:AlternateContent>
      </w:r>
      <w:r w:rsidR="00DC0368">
        <w:br w:type="page"/>
      </w:r>
      <w:r w:rsidR="00591721">
        <w:rPr>
          <w:noProof/>
        </w:rPr>
        <w:lastRenderedPageBreak/>
        <mc:AlternateContent>
          <mc:Choice Requires="wps">
            <w:drawing>
              <wp:anchor distT="0" distB="0" distL="114300" distR="114300" simplePos="0" relativeHeight="251664384" behindDoc="0" locked="0" layoutInCell="1" allowOverlap="1" wp14:anchorId="76A7C820" wp14:editId="1DB56AFD">
                <wp:simplePos x="0" y="0"/>
                <wp:positionH relativeFrom="page">
                  <wp:posOffset>1097280</wp:posOffset>
                </wp:positionH>
                <wp:positionV relativeFrom="page">
                  <wp:posOffset>7818120</wp:posOffset>
                </wp:positionV>
                <wp:extent cx="6073140" cy="7826375"/>
                <wp:effectExtent l="0" t="0" r="0" b="3175"/>
                <wp:wrapThrough wrapText="bothSides">
                  <wp:wrapPolygon edited="0">
                    <wp:start x="68" y="0"/>
                    <wp:lineTo x="68" y="21556"/>
                    <wp:lineTo x="21478" y="21556"/>
                    <wp:lineTo x="21478" y="0"/>
                    <wp:lineTo x="68" y="0"/>
                  </wp:wrapPolygon>
                </wp:wrapThrough>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3140" cy="7826375"/>
                        </a:xfrm>
                        <a:prstGeom prst="rect">
                          <a:avLst/>
                        </a:prstGeom>
                        <a:noFill/>
                        <a:ln>
                          <a:noFill/>
                        </a:ln>
                        <a:effectLst/>
                        <a:extLst/>
                      </wps:spPr>
                      <wps:txbx>
                        <w:txbxContent>
                          <w:tbl>
                            <w:tblPr>
                              <w:tblStyle w:val="LightShading-Accent1"/>
                              <w:tblW w:w="0" w:type="auto"/>
                              <w:tblBorders>
                                <w:left w:val="single" w:sz="8" w:space="0" w:color="4F81BD" w:themeColor="accent1"/>
                                <w:right w:val="single" w:sz="8" w:space="0" w:color="4F81BD" w:themeColor="accent1"/>
                              </w:tblBorders>
                              <w:tblLook w:val="04A0" w:firstRow="1" w:lastRow="0" w:firstColumn="1" w:lastColumn="0" w:noHBand="0" w:noVBand="1"/>
                            </w:tblPr>
                            <w:tblGrid>
                              <w:gridCol w:w="1785"/>
                              <w:gridCol w:w="7332"/>
                              <w:tblGridChange w:id="38">
                                <w:tblGrid>
                                  <w:gridCol w:w="108"/>
                                  <w:gridCol w:w="1677"/>
                                  <w:gridCol w:w="108"/>
                                  <w:gridCol w:w="7224"/>
                                  <w:gridCol w:w="108"/>
                                </w:tblGrid>
                              </w:tblGridChange>
                            </w:tblGrid>
                            <w:tr w:rsidR="00591721" w:rsidTr="00CA1F62">
                              <w:trPr>
                                <w:cnfStyle w:val="100000000000" w:firstRow="1" w:lastRow="0" w:firstColumn="0" w:lastColumn="0" w:oddVBand="0" w:evenVBand="0" w:oddHBand="0"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Ten Weeks </w:t>
                                  </w:r>
                                  <w:del w:id="39" w:author="IIRRT CPD OFFICER" w:date="2017-06-10T20:37:00Z">
                                    <w:r w:rsidDel="008D594C">
                                      <w:rPr>
                                        <w:noProof/>
                                      </w:rPr>
                                      <w:delText>Before</w:delText>
                                    </w:r>
                                  </w:del>
                                </w:p>
                              </w:tc>
                              <w:tc>
                                <w:tcPr>
                                  <w:tcW w:w="7332" w:type="dxa"/>
                                </w:tcPr>
                                <w:p w:rsidR="00C8059F" w:rsidRPr="00C8059F" w:rsidRDefault="00C8059F" w:rsidP="00CA1F62">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22"/>
                                      <w:szCs w:val="22"/>
                                    </w:rPr>
                                  </w:pPr>
                                  <w:r w:rsidRPr="00C8059F">
                                    <w:rPr>
                                      <w:rFonts w:asciiTheme="majorHAnsi" w:eastAsiaTheme="majorEastAsia" w:hAnsiTheme="majorHAnsi" w:cstheme="majorBidi"/>
                                      <w:b w:val="0"/>
                                      <w:sz w:val="22"/>
                                      <w:szCs w:val="22"/>
                                      <w:lang w:val="en-IE"/>
                                    </w:rPr>
                                    <w:t>Collate abstracts/abstract book</w:t>
                                  </w:r>
                                  <w:r w:rsidRPr="00C8059F">
                                    <w:rPr>
                                      <w:rFonts w:asciiTheme="majorHAnsi" w:hAnsiTheme="majorHAnsi"/>
                                      <w:b w:val="0"/>
                                      <w:sz w:val="22"/>
                                      <w:szCs w:val="22"/>
                                      <w:lang w:val="en-IE"/>
                                    </w:rPr>
                                    <w:t xml:space="preserve">let </w:t>
                                  </w:r>
                                </w:p>
                                <w:p w:rsidR="00C8059F" w:rsidRDefault="00C8059F" w:rsidP="00CA1F62">
                                  <w:pPr>
                                    <w:cnfStyle w:val="100000000000" w:firstRow="1" w:lastRow="0" w:firstColumn="0" w:lastColumn="0" w:oddVBand="0" w:evenVBand="0" w:oddHBand="0" w:evenHBand="0" w:firstRowFirstColumn="0" w:firstRowLastColumn="0" w:lastRowFirstColumn="0" w:lastRowLastColumn="0"/>
                                    <w:rPr>
                                      <w:noProof/>
                                    </w:rPr>
                                  </w:pPr>
                                </w:p>
                              </w:tc>
                            </w:tr>
                            <w:tr w:rsidR="00591721" w:rsidTr="00CA1F62">
                              <w:trPr>
                                <w:cnfStyle w:val="000000100000" w:firstRow="0" w:lastRow="0" w:firstColumn="0" w:lastColumn="0" w:oddVBand="0" w:evenVBand="0" w:oddHBand="1"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Six Weeks </w:t>
                                  </w:r>
                                  <w:del w:id="40" w:author="IIRRT CPD OFFICER" w:date="2017-06-10T20:37:00Z">
                                    <w:r w:rsidDel="008D594C">
                                      <w:rPr>
                                        <w:noProof/>
                                      </w:rPr>
                                      <w:delText>Before</w:delText>
                                    </w:r>
                                  </w:del>
                                </w:p>
                              </w:tc>
                              <w:tc>
                                <w:tcPr>
                                  <w:tcW w:w="7332" w:type="dxa"/>
                                </w:tcPr>
                                <w:p w:rsidR="00C8059F" w:rsidRPr="00460720" w:rsidRDefault="008D594C" w:rsidP="00CA1F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FF0000"/>
                                      <w:sz w:val="22"/>
                                      <w:szCs w:val="22"/>
                                    </w:rPr>
                                  </w:pPr>
                                  <w:ins w:id="41" w:author="IIRRT CPD OFFICER" w:date="2017-06-10T20:36:00Z">
                                    <w:r>
                                      <w:rPr>
                                        <w:rFonts w:asciiTheme="majorHAnsi" w:hAnsiTheme="majorHAnsi"/>
                                        <w:sz w:val="22"/>
                                        <w:szCs w:val="22"/>
                                      </w:rPr>
                                      <w:t>S</w:t>
                                    </w:r>
                                  </w:ins>
                                  <w:del w:id="42" w:author="IIRRT CPD OFFICER" w:date="2017-06-10T20:36:00Z">
                                    <w:r w:rsidR="00C8059F" w:rsidRPr="00460720" w:rsidDel="008D594C">
                                      <w:rPr>
                                        <w:rFonts w:asciiTheme="majorHAnsi" w:hAnsiTheme="majorHAnsi"/>
                                        <w:sz w:val="22"/>
                                        <w:szCs w:val="22"/>
                                      </w:rPr>
                                      <w:delText>s</w:delText>
                                    </w:r>
                                  </w:del>
                                  <w:r w:rsidR="00C8059F" w:rsidRPr="00460720">
                                    <w:rPr>
                                      <w:rFonts w:asciiTheme="majorHAnsi" w:hAnsiTheme="majorHAnsi"/>
                                      <w:sz w:val="22"/>
                                      <w:szCs w:val="22"/>
                                    </w:rPr>
                                    <w:t>ubmit endorsement / Funding Applica</w:t>
                                  </w:r>
                                  <w:r w:rsidR="00C8059F">
                                    <w:rPr>
                                      <w:rFonts w:asciiTheme="majorHAnsi" w:hAnsiTheme="majorHAnsi"/>
                                      <w:sz w:val="22"/>
                                      <w:szCs w:val="22"/>
                                    </w:rPr>
                                    <w:t>tion to the IIRRT CPD Officer</w:t>
                                  </w:r>
                                </w:p>
                                <w:p w:rsidR="00C8059F" w:rsidRPr="00460720" w:rsidRDefault="00C8059F" w:rsidP="00CA1F62">
                                  <w:pPr>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460720">
                                    <w:rPr>
                                      <w:rFonts w:asciiTheme="majorHAnsi" w:hAnsiTheme="majorHAnsi"/>
                                      <w:sz w:val="22"/>
                                      <w:szCs w:val="22"/>
                                    </w:rPr>
                                    <w:t>Confirm venue, caterer, and IT requirements</w:t>
                                  </w:r>
                                </w:p>
                                <w:p w:rsidR="00C8059F" w:rsidRPr="00460720" w:rsidRDefault="00C8059F" w:rsidP="00CA1F62">
                                  <w:pPr>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460720">
                                    <w:rPr>
                                      <w:rFonts w:asciiTheme="majorHAnsi" w:hAnsiTheme="majorHAnsi"/>
                                      <w:sz w:val="22"/>
                                      <w:szCs w:val="22"/>
                                    </w:rPr>
                                    <w:t xml:space="preserve">Prepare and circulate Flyer </w:t>
                                  </w:r>
                                </w:p>
                              </w:tc>
                            </w:tr>
                            <w:tr w:rsidR="00591721" w:rsidTr="00CA1F62">
                              <w:trPr>
                                <w:trHeight w:val="564"/>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Four Weeks </w:t>
                                  </w:r>
                                  <w:del w:id="43" w:author="IIRRT CPD OFFICER" w:date="2017-06-10T20:37:00Z">
                                    <w:r w:rsidDel="008D594C">
                                      <w:rPr>
                                        <w:noProof/>
                                      </w:rPr>
                                      <w:delText>Before</w:delText>
                                    </w:r>
                                  </w:del>
                                </w:p>
                              </w:tc>
                              <w:tc>
                                <w:tcPr>
                                  <w:tcW w:w="7332" w:type="dxa"/>
                                </w:tcPr>
                                <w:p w:rsidR="00C8059F" w:rsidRDefault="00C8059F" w:rsidP="00CA1F62">
                                  <w:pPr>
                                    <w:cnfStyle w:val="000000000000" w:firstRow="0" w:lastRow="0" w:firstColumn="0" w:lastColumn="0" w:oddVBand="0" w:evenVBand="0" w:oddHBand="0" w:evenHBand="0" w:firstRowFirstColumn="0" w:firstRowLastColumn="0" w:lastRowFirstColumn="0" w:lastRowLastColumn="0"/>
                                    <w:rPr>
                                      <w:noProof/>
                                    </w:rPr>
                                  </w:pPr>
                                  <w:r w:rsidRPr="00460720">
                                    <w:rPr>
                                      <w:rFonts w:asciiTheme="majorHAnsi" w:hAnsiTheme="majorHAnsi"/>
                                      <w:sz w:val="22"/>
                                      <w:szCs w:val="22"/>
                                    </w:rPr>
                                    <w:t>Liaise with IIRRT CPD Officer if IIRRT funded day to ensure event live on IIRRT</w:t>
                                  </w:r>
                                </w:p>
                              </w:tc>
                            </w:tr>
                            <w:tr w:rsidR="00591721" w:rsidTr="00CA1F62">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One Week </w:t>
                                  </w:r>
                                  <w:del w:id="44" w:author="IIRRT CPD OFFICER" w:date="2017-06-10T20:37:00Z">
                                    <w:r w:rsidDel="008D594C">
                                      <w:rPr>
                                        <w:noProof/>
                                      </w:rPr>
                                      <w:delText>Before</w:delText>
                                    </w:r>
                                  </w:del>
                                </w:p>
                              </w:tc>
                              <w:tc>
                                <w:tcPr>
                                  <w:tcW w:w="7332" w:type="dxa"/>
                                </w:tcPr>
                                <w:p w:rsidR="00C8059F" w:rsidRPr="001A393B" w:rsidRDefault="00C8059F" w:rsidP="00CA1F62">
                                  <w:pPr>
                                    <w:cnfStyle w:val="000000100000" w:firstRow="0" w:lastRow="0" w:firstColumn="0" w:lastColumn="0" w:oddVBand="0" w:evenVBand="0" w:oddHBand="1" w:evenHBand="0" w:firstRowFirstColumn="0" w:firstRowLastColumn="0" w:lastRowFirstColumn="0" w:lastRowLastColumn="0"/>
                                    <w:rPr>
                                      <w:sz w:val="22"/>
                                      <w:szCs w:val="22"/>
                                    </w:rPr>
                                  </w:pPr>
                                  <w:r w:rsidRPr="001A393B">
                                    <w:rPr>
                                      <w:sz w:val="22"/>
                                      <w:szCs w:val="22"/>
                                    </w:rPr>
                                    <w:t>Confirm approximate numbers to Caterer</w:t>
                                  </w:r>
                                </w:p>
                                <w:p w:rsidR="00C8059F" w:rsidRPr="001A393B" w:rsidRDefault="00C8059F" w:rsidP="00CA1F62">
                                  <w:pPr>
                                    <w:cnfStyle w:val="000000100000" w:firstRow="0" w:lastRow="0" w:firstColumn="0" w:lastColumn="0" w:oddVBand="0" w:evenVBand="0" w:oddHBand="1" w:evenHBand="0" w:firstRowFirstColumn="0" w:firstRowLastColumn="0" w:lastRowFirstColumn="0" w:lastRowLastColumn="0"/>
                                    <w:rPr>
                                      <w:sz w:val="22"/>
                                      <w:szCs w:val="22"/>
                                    </w:rPr>
                                  </w:pPr>
                                  <w:r w:rsidRPr="001A393B">
                                    <w:rPr>
                                      <w:sz w:val="22"/>
                                      <w:szCs w:val="22"/>
                                    </w:rPr>
                                    <w:t xml:space="preserve">Prepare study day packs information </w:t>
                                  </w:r>
                                </w:p>
                                <w:p w:rsidR="00C8059F" w:rsidRPr="00460720" w:rsidRDefault="00C8059F" w:rsidP="00CA1F62">
                                  <w:pPr>
                                    <w:cnfStyle w:val="000000100000" w:firstRow="0" w:lastRow="0" w:firstColumn="0" w:lastColumn="0" w:oddVBand="0" w:evenVBand="0" w:oddHBand="1" w:evenHBand="0" w:firstRowFirstColumn="0" w:firstRowLastColumn="0" w:lastRowFirstColumn="0" w:lastRowLastColumn="0"/>
                                    <w:rPr>
                                      <w:sz w:val="22"/>
                                      <w:szCs w:val="22"/>
                                    </w:rPr>
                                  </w:pPr>
                                  <w:r w:rsidRPr="001A393B">
                                    <w:rPr>
                                      <w:sz w:val="22"/>
                                      <w:szCs w:val="22"/>
                                    </w:rPr>
                                    <w:t>Check IT, format presentations to be sent, sound provision and seating layout.</w:t>
                                  </w:r>
                                  <w:ins w:id="45" w:author="IIRRT CPD OFFICER" w:date="2017-06-10T20:41:00Z">
                                    <w:r w:rsidR="008D594C">
                                      <w:rPr>
                                        <w:sz w:val="22"/>
                                        <w:szCs w:val="22"/>
                                      </w:rPr>
                                      <w:t xml:space="preserve"> </w:t>
                                    </w:r>
                                  </w:ins>
                                  <w:ins w:id="46" w:author="IIRRT CPD OFFICER" w:date="2017-06-10T20:40:00Z">
                                    <w:r w:rsidR="008D594C">
                                      <w:rPr>
                                        <w:sz w:val="22"/>
                                        <w:szCs w:val="22"/>
                                      </w:rPr>
                                      <w:t>Appoint helpers for registration, photos</w:t>
                                    </w:r>
                                  </w:ins>
                                  <w:ins w:id="47" w:author="IIRRT CPD OFFICER" w:date="2017-06-10T20:41:00Z">
                                    <w:r w:rsidR="008D594C">
                                      <w:rPr>
                                        <w:sz w:val="22"/>
                                        <w:szCs w:val="22"/>
                                      </w:rPr>
                                      <w:t>, help with layout of food</w:t>
                                    </w:r>
                                  </w:ins>
                                </w:p>
                              </w:tc>
                            </w:tr>
                            <w:tr w:rsidR="00591721" w:rsidTr="00591721">
                              <w:tblPrEx>
                                <w:tblW w:w="0" w:type="auto"/>
                                <w:tblBorders>
                                  <w:left w:val="single" w:sz="8" w:space="0" w:color="4F81BD" w:themeColor="accent1"/>
                                  <w:right w:val="single" w:sz="8" w:space="0" w:color="4F81BD" w:themeColor="accent1"/>
                                </w:tblBorders>
                                <w:tblPrExChange w:id="48" w:author="IIRRT CPD OFFICER" w:date="2017-06-10T20:54:00Z">
                                  <w:tblPrEx>
                                    <w:tblW w:w="0" w:type="auto"/>
                                    <w:tblBorders>
                                      <w:left w:val="single" w:sz="8" w:space="0" w:color="4F81BD" w:themeColor="accent1"/>
                                      <w:right w:val="single" w:sz="8" w:space="0" w:color="4F81BD" w:themeColor="accent1"/>
                                    </w:tblBorders>
                                  </w:tblPrEx>
                                </w:tblPrExChange>
                              </w:tblPrEx>
                              <w:trPr>
                                <w:trHeight w:val="810"/>
                                <w:trPrChange w:id="49" w:author="IIRRT CPD OFFICER" w:date="2017-06-10T20:54:00Z">
                                  <w:trPr>
                                    <w:gridAfter w:val="0"/>
                                    <w:trHeight w:val="282"/>
                                  </w:trPr>
                                </w:trPrChange>
                              </w:trPr>
                              <w:tc>
                                <w:tcPr>
                                  <w:cnfStyle w:val="001000000000" w:firstRow="0" w:lastRow="0" w:firstColumn="1" w:lastColumn="0" w:oddVBand="0" w:evenVBand="0" w:oddHBand="0" w:evenHBand="0" w:firstRowFirstColumn="0" w:firstRowLastColumn="0" w:lastRowFirstColumn="0" w:lastRowLastColumn="0"/>
                                  <w:tcW w:w="1785" w:type="dxa"/>
                                  <w:tcPrChange w:id="50" w:author="IIRRT CPD OFFICER" w:date="2017-06-10T20:54:00Z">
                                    <w:tcPr>
                                      <w:tcW w:w="1785" w:type="dxa"/>
                                      <w:gridSpan w:val="2"/>
                                    </w:tcPr>
                                  </w:tcPrChange>
                                </w:tcPr>
                                <w:p w:rsidR="00C8059F" w:rsidRDefault="00C8059F" w:rsidP="00CA1F62">
                                  <w:pPr>
                                    <w:rPr>
                                      <w:noProof/>
                                    </w:rPr>
                                  </w:pPr>
                                  <w:r>
                                    <w:rPr>
                                      <w:noProof/>
                                    </w:rPr>
                                    <w:t xml:space="preserve">One Day </w:t>
                                  </w:r>
                                  <w:del w:id="51" w:author="IIRRT CPD OFFICER" w:date="2017-06-10T20:37:00Z">
                                    <w:r w:rsidDel="008D594C">
                                      <w:rPr>
                                        <w:noProof/>
                                      </w:rPr>
                                      <w:delText>before</w:delText>
                                    </w:r>
                                  </w:del>
                                </w:p>
                              </w:tc>
                              <w:tc>
                                <w:tcPr>
                                  <w:tcW w:w="7332" w:type="dxa"/>
                                  <w:tcPrChange w:id="52" w:author="IIRRT CPD OFFICER" w:date="2017-06-10T20:54:00Z">
                                    <w:tcPr>
                                      <w:tcW w:w="7332" w:type="dxa"/>
                                      <w:gridSpan w:val="2"/>
                                    </w:tcPr>
                                  </w:tcPrChange>
                                </w:tcPr>
                                <w:p w:rsidR="00C8059F" w:rsidRPr="001A393B" w:rsidRDefault="00C8059F" w:rsidP="00CA1F62">
                                  <w:pPr>
                                    <w:cnfStyle w:val="000000000000" w:firstRow="0" w:lastRow="0" w:firstColumn="0" w:lastColumn="0" w:oddVBand="0" w:evenVBand="0" w:oddHBand="0" w:evenHBand="0" w:firstRowFirstColumn="0" w:firstRowLastColumn="0" w:lastRowFirstColumn="0" w:lastRowLastColumn="0"/>
                                    <w:rPr>
                                      <w:sz w:val="22"/>
                                      <w:szCs w:val="22"/>
                                    </w:rPr>
                                  </w:pPr>
                                  <w:r w:rsidRPr="001A393B">
                                    <w:rPr>
                                      <w:sz w:val="22"/>
                                      <w:szCs w:val="22"/>
                                    </w:rPr>
                                    <w:t>Arrange seating, speaker gifts water for speakers</w:t>
                                  </w:r>
                                </w:p>
                                <w:p w:rsidR="00C8059F" w:rsidRPr="00460720" w:rsidRDefault="00C8059F" w:rsidP="00CA1F62">
                                  <w:pPr>
                                    <w:cnfStyle w:val="000000000000" w:firstRow="0" w:lastRow="0" w:firstColumn="0" w:lastColumn="0" w:oddVBand="0" w:evenVBand="0" w:oddHBand="0" w:evenHBand="0" w:firstRowFirstColumn="0" w:firstRowLastColumn="0" w:lastRowFirstColumn="0" w:lastRowLastColumn="0"/>
                                    <w:rPr>
                                      <w:sz w:val="22"/>
                                      <w:szCs w:val="22"/>
                                    </w:rPr>
                                  </w:pPr>
                                  <w:r w:rsidRPr="001A393B">
                                    <w:rPr>
                                      <w:sz w:val="22"/>
                                      <w:szCs w:val="22"/>
                                    </w:rPr>
                                    <w:t xml:space="preserve">Upload all speakers’ </w:t>
                                  </w:r>
                                  <w:del w:id="53" w:author="IIRRT CPD OFFICER" w:date="2017-06-10T20:41:00Z">
                                    <w:r w:rsidRPr="001A393B" w:rsidDel="008D594C">
                                      <w:rPr>
                                        <w:sz w:val="22"/>
                                        <w:szCs w:val="22"/>
                                      </w:rPr>
                                      <w:delText xml:space="preserve">presentations </w:delText>
                                    </w:r>
                                  </w:del>
                                  <w:ins w:id="54" w:author="IIRRT CPD OFFICER" w:date="2017-06-10T20:41:00Z">
                                    <w:r w:rsidR="008D594C" w:rsidRPr="001A393B">
                                      <w:rPr>
                                        <w:sz w:val="22"/>
                                        <w:szCs w:val="22"/>
                                      </w:rPr>
                                      <w:t>presentations, set</w:t>
                                    </w:r>
                                  </w:ins>
                                  <w:ins w:id="55" w:author="IIRRT CPD OFFICER" w:date="2017-06-10T20:40:00Z">
                                    <w:r w:rsidR="008D594C">
                                      <w:rPr>
                                        <w:sz w:val="22"/>
                                        <w:szCs w:val="22"/>
                                      </w:rPr>
                                      <w:t xml:space="preserve"> up registration desk</w:t>
                                    </w:r>
                                  </w:ins>
                                </w:p>
                              </w:tc>
                            </w:tr>
                          </w:tbl>
                          <w:p w:rsidR="00C8059F" w:rsidRPr="000157C2" w:rsidRDefault="00C8059F">
                            <w:pPr>
                              <w:rPr>
                                <w:noProof/>
                              </w:rPr>
                            </w:pPr>
                          </w:p>
                        </w:txbxContent>
                      </wps:txbx>
                      <wps:bodyPr rot="0" spcFirstLastPara="0" vertOverflow="overflow" horzOverflow="overflow" vert="horz" wrap="square" lIns="68580" tIns="0" rIns="6858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A7C820" id="Text Box 22" o:spid="_x0000_s1049" type="#_x0000_t202" style="position:absolute;margin-left:86.4pt;margin-top:615.6pt;width:478.2pt;height:616.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" filled="f" stroked="f">
                <v:textbox inset="5.4pt,0,5.4pt,0">
                  <w:txbxContent>
                    <w:tbl>
                      <w:tblPr>
                        <w:tblStyle w:val="LightShading-Accent1"/>
                        <w:tblW w:w="0" w:type="auto"/>
                        <w:tblBorders>
                          <w:left w:val="single" w:sz="8" w:space="0" w:color="4F81BD" w:themeColor="accent1"/>
                          <w:right w:val="single" w:sz="8" w:space="0" w:color="4F81BD" w:themeColor="accent1"/>
                        </w:tblBorders>
                        <w:tblLook w:val="04A0" w:firstRow="1" w:lastRow="0" w:firstColumn="1" w:lastColumn="0" w:noHBand="0" w:noVBand="1"/>
                      </w:tblPr>
                      <w:tblGrid>
                        <w:gridCol w:w="1785"/>
                        <w:gridCol w:w="7332"/>
                        <w:tblGridChange w:id="56">
                          <w:tblGrid>
                            <w:gridCol w:w="108"/>
                            <w:gridCol w:w="1677"/>
                            <w:gridCol w:w="108"/>
                            <w:gridCol w:w="7224"/>
                            <w:gridCol w:w="108"/>
                          </w:tblGrid>
                        </w:tblGridChange>
                      </w:tblGrid>
                      <w:tr w:rsidR="00591721" w:rsidTr="00CA1F62">
                        <w:trPr>
                          <w:cnfStyle w:val="100000000000" w:firstRow="1" w:lastRow="0" w:firstColumn="0" w:lastColumn="0" w:oddVBand="0" w:evenVBand="0" w:oddHBand="0"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Ten Weeks </w:t>
                            </w:r>
                            <w:del w:id="57" w:author="IIRRT CPD OFFICER" w:date="2017-06-10T20:37:00Z">
                              <w:r w:rsidDel="008D594C">
                                <w:rPr>
                                  <w:noProof/>
                                </w:rPr>
                                <w:delText>Before</w:delText>
                              </w:r>
                            </w:del>
                          </w:p>
                        </w:tc>
                        <w:tc>
                          <w:tcPr>
                            <w:tcW w:w="7332" w:type="dxa"/>
                          </w:tcPr>
                          <w:p w:rsidR="00C8059F" w:rsidRPr="00C8059F" w:rsidRDefault="00C8059F" w:rsidP="00CA1F62">
                            <w:pPr>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22"/>
                                <w:szCs w:val="22"/>
                              </w:rPr>
                            </w:pPr>
                            <w:r w:rsidRPr="00C8059F">
                              <w:rPr>
                                <w:rFonts w:asciiTheme="majorHAnsi" w:eastAsiaTheme="majorEastAsia" w:hAnsiTheme="majorHAnsi" w:cstheme="majorBidi"/>
                                <w:b w:val="0"/>
                                <w:sz w:val="22"/>
                                <w:szCs w:val="22"/>
                                <w:lang w:val="en-IE"/>
                              </w:rPr>
                              <w:t>Collate abstracts/abstract book</w:t>
                            </w:r>
                            <w:r w:rsidRPr="00C8059F">
                              <w:rPr>
                                <w:rFonts w:asciiTheme="majorHAnsi" w:hAnsiTheme="majorHAnsi"/>
                                <w:b w:val="0"/>
                                <w:sz w:val="22"/>
                                <w:szCs w:val="22"/>
                                <w:lang w:val="en-IE"/>
                              </w:rPr>
                              <w:t xml:space="preserve">let </w:t>
                            </w:r>
                          </w:p>
                          <w:p w:rsidR="00C8059F" w:rsidRDefault="00C8059F" w:rsidP="00CA1F62">
                            <w:pPr>
                              <w:cnfStyle w:val="100000000000" w:firstRow="1" w:lastRow="0" w:firstColumn="0" w:lastColumn="0" w:oddVBand="0" w:evenVBand="0" w:oddHBand="0" w:evenHBand="0" w:firstRowFirstColumn="0" w:firstRowLastColumn="0" w:lastRowFirstColumn="0" w:lastRowLastColumn="0"/>
                              <w:rPr>
                                <w:noProof/>
                              </w:rPr>
                            </w:pPr>
                          </w:p>
                        </w:tc>
                      </w:tr>
                      <w:tr w:rsidR="00591721" w:rsidTr="00CA1F62">
                        <w:trPr>
                          <w:cnfStyle w:val="000000100000" w:firstRow="0" w:lastRow="0" w:firstColumn="0" w:lastColumn="0" w:oddVBand="0" w:evenVBand="0" w:oddHBand="1"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Six Weeks </w:t>
                            </w:r>
                            <w:del w:id="58" w:author="IIRRT CPD OFFICER" w:date="2017-06-10T20:37:00Z">
                              <w:r w:rsidDel="008D594C">
                                <w:rPr>
                                  <w:noProof/>
                                </w:rPr>
                                <w:delText>Before</w:delText>
                              </w:r>
                            </w:del>
                          </w:p>
                        </w:tc>
                        <w:tc>
                          <w:tcPr>
                            <w:tcW w:w="7332" w:type="dxa"/>
                          </w:tcPr>
                          <w:p w:rsidR="00C8059F" w:rsidRPr="00460720" w:rsidRDefault="008D594C" w:rsidP="00CA1F62">
                            <w:pPr>
                              <w:cnfStyle w:val="000000100000" w:firstRow="0" w:lastRow="0" w:firstColumn="0" w:lastColumn="0" w:oddVBand="0" w:evenVBand="0" w:oddHBand="1" w:evenHBand="0" w:firstRowFirstColumn="0" w:firstRowLastColumn="0" w:lastRowFirstColumn="0" w:lastRowLastColumn="0"/>
                              <w:rPr>
                                <w:rFonts w:asciiTheme="majorHAnsi" w:hAnsiTheme="majorHAnsi"/>
                                <w:color w:val="FF0000"/>
                                <w:sz w:val="22"/>
                                <w:szCs w:val="22"/>
                              </w:rPr>
                            </w:pPr>
                            <w:ins w:id="59" w:author="IIRRT CPD OFFICER" w:date="2017-06-10T20:36:00Z">
                              <w:r>
                                <w:rPr>
                                  <w:rFonts w:asciiTheme="majorHAnsi" w:hAnsiTheme="majorHAnsi"/>
                                  <w:sz w:val="22"/>
                                  <w:szCs w:val="22"/>
                                </w:rPr>
                                <w:t>S</w:t>
                              </w:r>
                            </w:ins>
                            <w:del w:id="60" w:author="IIRRT CPD OFFICER" w:date="2017-06-10T20:36:00Z">
                              <w:r w:rsidR="00C8059F" w:rsidRPr="00460720" w:rsidDel="008D594C">
                                <w:rPr>
                                  <w:rFonts w:asciiTheme="majorHAnsi" w:hAnsiTheme="majorHAnsi"/>
                                  <w:sz w:val="22"/>
                                  <w:szCs w:val="22"/>
                                </w:rPr>
                                <w:delText>s</w:delText>
                              </w:r>
                            </w:del>
                            <w:r w:rsidR="00C8059F" w:rsidRPr="00460720">
                              <w:rPr>
                                <w:rFonts w:asciiTheme="majorHAnsi" w:hAnsiTheme="majorHAnsi"/>
                                <w:sz w:val="22"/>
                                <w:szCs w:val="22"/>
                              </w:rPr>
                              <w:t>ubmit endorsement / Funding Applica</w:t>
                            </w:r>
                            <w:r w:rsidR="00C8059F">
                              <w:rPr>
                                <w:rFonts w:asciiTheme="majorHAnsi" w:hAnsiTheme="majorHAnsi"/>
                                <w:sz w:val="22"/>
                                <w:szCs w:val="22"/>
                              </w:rPr>
                              <w:t>tion to the IIRRT CPD Officer</w:t>
                            </w:r>
                          </w:p>
                          <w:p w:rsidR="00C8059F" w:rsidRPr="00460720" w:rsidRDefault="00C8059F" w:rsidP="00CA1F62">
                            <w:pPr>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460720">
                              <w:rPr>
                                <w:rFonts w:asciiTheme="majorHAnsi" w:hAnsiTheme="majorHAnsi"/>
                                <w:sz w:val="22"/>
                                <w:szCs w:val="22"/>
                              </w:rPr>
                              <w:t>Confirm venue, caterer, and IT requirements</w:t>
                            </w:r>
                          </w:p>
                          <w:p w:rsidR="00C8059F" w:rsidRPr="00460720" w:rsidRDefault="00C8059F" w:rsidP="00CA1F62">
                            <w:pPr>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460720">
                              <w:rPr>
                                <w:rFonts w:asciiTheme="majorHAnsi" w:hAnsiTheme="majorHAnsi"/>
                                <w:sz w:val="22"/>
                                <w:szCs w:val="22"/>
                              </w:rPr>
                              <w:t xml:space="preserve">Prepare and circulate Flyer </w:t>
                            </w:r>
                          </w:p>
                        </w:tc>
                      </w:tr>
                      <w:tr w:rsidR="00591721" w:rsidTr="00CA1F62">
                        <w:trPr>
                          <w:trHeight w:val="564"/>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Four Weeks </w:t>
                            </w:r>
                            <w:del w:id="61" w:author="IIRRT CPD OFFICER" w:date="2017-06-10T20:37:00Z">
                              <w:r w:rsidDel="008D594C">
                                <w:rPr>
                                  <w:noProof/>
                                </w:rPr>
                                <w:delText>Before</w:delText>
                              </w:r>
                            </w:del>
                          </w:p>
                        </w:tc>
                        <w:tc>
                          <w:tcPr>
                            <w:tcW w:w="7332" w:type="dxa"/>
                          </w:tcPr>
                          <w:p w:rsidR="00C8059F" w:rsidRDefault="00C8059F" w:rsidP="00CA1F62">
                            <w:pPr>
                              <w:cnfStyle w:val="000000000000" w:firstRow="0" w:lastRow="0" w:firstColumn="0" w:lastColumn="0" w:oddVBand="0" w:evenVBand="0" w:oddHBand="0" w:evenHBand="0" w:firstRowFirstColumn="0" w:firstRowLastColumn="0" w:lastRowFirstColumn="0" w:lastRowLastColumn="0"/>
                              <w:rPr>
                                <w:noProof/>
                              </w:rPr>
                            </w:pPr>
                            <w:r w:rsidRPr="00460720">
                              <w:rPr>
                                <w:rFonts w:asciiTheme="majorHAnsi" w:hAnsiTheme="majorHAnsi"/>
                                <w:sz w:val="22"/>
                                <w:szCs w:val="22"/>
                              </w:rPr>
                              <w:t>Liaise with IIRRT CPD Officer if IIRRT funded day to ensure event live on IIRRT</w:t>
                            </w:r>
                          </w:p>
                        </w:tc>
                      </w:tr>
                      <w:tr w:rsidR="00591721" w:rsidTr="00CA1F62">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1785" w:type="dxa"/>
                          </w:tcPr>
                          <w:p w:rsidR="00C8059F" w:rsidRDefault="00C8059F" w:rsidP="00CA1F62">
                            <w:pPr>
                              <w:rPr>
                                <w:noProof/>
                              </w:rPr>
                            </w:pPr>
                            <w:r>
                              <w:rPr>
                                <w:noProof/>
                              </w:rPr>
                              <w:t xml:space="preserve">One Week </w:t>
                            </w:r>
                            <w:del w:id="62" w:author="IIRRT CPD OFFICER" w:date="2017-06-10T20:37:00Z">
                              <w:r w:rsidDel="008D594C">
                                <w:rPr>
                                  <w:noProof/>
                                </w:rPr>
                                <w:delText>Before</w:delText>
                              </w:r>
                            </w:del>
                          </w:p>
                        </w:tc>
                        <w:tc>
                          <w:tcPr>
                            <w:tcW w:w="7332" w:type="dxa"/>
                          </w:tcPr>
                          <w:p w:rsidR="00C8059F" w:rsidRPr="001A393B" w:rsidRDefault="00C8059F" w:rsidP="00CA1F62">
                            <w:pPr>
                              <w:cnfStyle w:val="000000100000" w:firstRow="0" w:lastRow="0" w:firstColumn="0" w:lastColumn="0" w:oddVBand="0" w:evenVBand="0" w:oddHBand="1" w:evenHBand="0" w:firstRowFirstColumn="0" w:firstRowLastColumn="0" w:lastRowFirstColumn="0" w:lastRowLastColumn="0"/>
                              <w:rPr>
                                <w:sz w:val="22"/>
                                <w:szCs w:val="22"/>
                              </w:rPr>
                            </w:pPr>
                            <w:r w:rsidRPr="001A393B">
                              <w:rPr>
                                <w:sz w:val="22"/>
                                <w:szCs w:val="22"/>
                              </w:rPr>
                              <w:t>Confirm approximate numbers to Caterer</w:t>
                            </w:r>
                          </w:p>
                          <w:p w:rsidR="00C8059F" w:rsidRPr="001A393B" w:rsidRDefault="00C8059F" w:rsidP="00CA1F62">
                            <w:pPr>
                              <w:cnfStyle w:val="000000100000" w:firstRow="0" w:lastRow="0" w:firstColumn="0" w:lastColumn="0" w:oddVBand="0" w:evenVBand="0" w:oddHBand="1" w:evenHBand="0" w:firstRowFirstColumn="0" w:firstRowLastColumn="0" w:lastRowFirstColumn="0" w:lastRowLastColumn="0"/>
                              <w:rPr>
                                <w:sz w:val="22"/>
                                <w:szCs w:val="22"/>
                              </w:rPr>
                            </w:pPr>
                            <w:r w:rsidRPr="001A393B">
                              <w:rPr>
                                <w:sz w:val="22"/>
                                <w:szCs w:val="22"/>
                              </w:rPr>
                              <w:t xml:space="preserve">Prepare study day packs information </w:t>
                            </w:r>
                          </w:p>
                          <w:p w:rsidR="00C8059F" w:rsidRPr="00460720" w:rsidRDefault="00C8059F" w:rsidP="00CA1F62">
                            <w:pPr>
                              <w:cnfStyle w:val="000000100000" w:firstRow="0" w:lastRow="0" w:firstColumn="0" w:lastColumn="0" w:oddVBand="0" w:evenVBand="0" w:oddHBand="1" w:evenHBand="0" w:firstRowFirstColumn="0" w:firstRowLastColumn="0" w:lastRowFirstColumn="0" w:lastRowLastColumn="0"/>
                              <w:rPr>
                                <w:sz w:val="22"/>
                                <w:szCs w:val="22"/>
                              </w:rPr>
                            </w:pPr>
                            <w:r w:rsidRPr="001A393B">
                              <w:rPr>
                                <w:sz w:val="22"/>
                                <w:szCs w:val="22"/>
                              </w:rPr>
                              <w:t>Check IT, format presentations to be sent, sound provision and seating layout.</w:t>
                            </w:r>
                            <w:ins w:id="63" w:author="IIRRT CPD OFFICER" w:date="2017-06-10T20:41:00Z">
                              <w:r w:rsidR="008D594C">
                                <w:rPr>
                                  <w:sz w:val="22"/>
                                  <w:szCs w:val="22"/>
                                </w:rPr>
                                <w:t xml:space="preserve"> </w:t>
                              </w:r>
                            </w:ins>
                            <w:ins w:id="64" w:author="IIRRT CPD OFFICER" w:date="2017-06-10T20:40:00Z">
                              <w:r w:rsidR="008D594C">
                                <w:rPr>
                                  <w:sz w:val="22"/>
                                  <w:szCs w:val="22"/>
                                </w:rPr>
                                <w:t>Appoint helpers for registration, photos</w:t>
                              </w:r>
                            </w:ins>
                            <w:ins w:id="65" w:author="IIRRT CPD OFFICER" w:date="2017-06-10T20:41:00Z">
                              <w:r w:rsidR="008D594C">
                                <w:rPr>
                                  <w:sz w:val="22"/>
                                  <w:szCs w:val="22"/>
                                </w:rPr>
                                <w:t>, help with layout of food</w:t>
                              </w:r>
                            </w:ins>
                          </w:p>
                        </w:tc>
                      </w:tr>
                      <w:tr w:rsidR="00591721" w:rsidTr="00591721">
                        <w:tblPrEx>
                          <w:tblW w:w="0" w:type="auto"/>
                          <w:tblBorders>
                            <w:left w:val="single" w:sz="8" w:space="0" w:color="4F81BD" w:themeColor="accent1"/>
                            <w:right w:val="single" w:sz="8" w:space="0" w:color="4F81BD" w:themeColor="accent1"/>
                          </w:tblBorders>
                          <w:tblPrExChange w:id="66" w:author="IIRRT CPD OFFICER" w:date="2017-06-10T20:54:00Z">
                            <w:tblPrEx>
                              <w:tblW w:w="0" w:type="auto"/>
                              <w:tblBorders>
                                <w:left w:val="single" w:sz="8" w:space="0" w:color="4F81BD" w:themeColor="accent1"/>
                                <w:right w:val="single" w:sz="8" w:space="0" w:color="4F81BD" w:themeColor="accent1"/>
                              </w:tblBorders>
                            </w:tblPrEx>
                          </w:tblPrExChange>
                        </w:tblPrEx>
                        <w:trPr>
                          <w:trHeight w:val="810"/>
                          <w:trPrChange w:id="67" w:author="IIRRT CPD OFFICER" w:date="2017-06-10T20:54:00Z">
                            <w:trPr>
                              <w:gridAfter w:val="0"/>
                              <w:trHeight w:val="282"/>
                            </w:trPr>
                          </w:trPrChange>
                        </w:trPr>
                        <w:tc>
                          <w:tcPr>
                            <w:cnfStyle w:val="001000000000" w:firstRow="0" w:lastRow="0" w:firstColumn="1" w:lastColumn="0" w:oddVBand="0" w:evenVBand="0" w:oddHBand="0" w:evenHBand="0" w:firstRowFirstColumn="0" w:firstRowLastColumn="0" w:lastRowFirstColumn="0" w:lastRowLastColumn="0"/>
                            <w:tcW w:w="1785" w:type="dxa"/>
                            <w:tcPrChange w:id="68" w:author="IIRRT CPD OFFICER" w:date="2017-06-10T20:54:00Z">
                              <w:tcPr>
                                <w:tcW w:w="1785" w:type="dxa"/>
                                <w:gridSpan w:val="2"/>
                              </w:tcPr>
                            </w:tcPrChange>
                          </w:tcPr>
                          <w:p w:rsidR="00C8059F" w:rsidRDefault="00C8059F" w:rsidP="00CA1F62">
                            <w:pPr>
                              <w:rPr>
                                <w:noProof/>
                              </w:rPr>
                            </w:pPr>
                            <w:r>
                              <w:rPr>
                                <w:noProof/>
                              </w:rPr>
                              <w:t xml:space="preserve">One Day </w:t>
                            </w:r>
                            <w:del w:id="69" w:author="IIRRT CPD OFFICER" w:date="2017-06-10T20:37:00Z">
                              <w:r w:rsidDel="008D594C">
                                <w:rPr>
                                  <w:noProof/>
                                </w:rPr>
                                <w:delText>before</w:delText>
                              </w:r>
                            </w:del>
                          </w:p>
                        </w:tc>
                        <w:tc>
                          <w:tcPr>
                            <w:tcW w:w="7332" w:type="dxa"/>
                            <w:tcPrChange w:id="70" w:author="IIRRT CPD OFFICER" w:date="2017-06-10T20:54:00Z">
                              <w:tcPr>
                                <w:tcW w:w="7332" w:type="dxa"/>
                                <w:gridSpan w:val="2"/>
                              </w:tcPr>
                            </w:tcPrChange>
                          </w:tcPr>
                          <w:p w:rsidR="00C8059F" w:rsidRPr="001A393B" w:rsidRDefault="00C8059F" w:rsidP="00CA1F62">
                            <w:pPr>
                              <w:cnfStyle w:val="000000000000" w:firstRow="0" w:lastRow="0" w:firstColumn="0" w:lastColumn="0" w:oddVBand="0" w:evenVBand="0" w:oddHBand="0" w:evenHBand="0" w:firstRowFirstColumn="0" w:firstRowLastColumn="0" w:lastRowFirstColumn="0" w:lastRowLastColumn="0"/>
                              <w:rPr>
                                <w:sz w:val="22"/>
                                <w:szCs w:val="22"/>
                              </w:rPr>
                            </w:pPr>
                            <w:r w:rsidRPr="001A393B">
                              <w:rPr>
                                <w:sz w:val="22"/>
                                <w:szCs w:val="22"/>
                              </w:rPr>
                              <w:t>Arrange seating, speaker gifts water for speakers</w:t>
                            </w:r>
                          </w:p>
                          <w:p w:rsidR="00C8059F" w:rsidRPr="00460720" w:rsidRDefault="00C8059F" w:rsidP="00CA1F62">
                            <w:pPr>
                              <w:cnfStyle w:val="000000000000" w:firstRow="0" w:lastRow="0" w:firstColumn="0" w:lastColumn="0" w:oddVBand="0" w:evenVBand="0" w:oddHBand="0" w:evenHBand="0" w:firstRowFirstColumn="0" w:firstRowLastColumn="0" w:lastRowFirstColumn="0" w:lastRowLastColumn="0"/>
                              <w:rPr>
                                <w:sz w:val="22"/>
                                <w:szCs w:val="22"/>
                              </w:rPr>
                            </w:pPr>
                            <w:r w:rsidRPr="001A393B">
                              <w:rPr>
                                <w:sz w:val="22"/>
                                <w:szCs w:val="22"/>
                              </w:rPr>
                              <w:t xml:space="preserve">Upload all speakers’ </w:t>
                            </w:r>
                            <w:del w:id="71" w:author="IIRRT CPD OFFICER" w:date="2017-06-10T20:41:00Z">
                              <w:r w:rsidRPr="001A393B" w:rsidDel="008D594C">
                                <w:rPr>
                                  <w:sz w:val="22"/>
                                  <w:szCs w:val="22"/>
                                </w:rPr>
                                <w:delText xml:space="preserve">presentations </w:delText>
                              </w:r>
                            </w:del>
                            <w:ins w:id="72" w:author="IIRRT CPD OFFICER" w:date="2017-06-10T20:41:00Z">
                              <w:r w:rsidR="008D594C" w:rsidRPr="001A393B">
                                <w:rPr>
                                  <w:sz w:val="22"/>
                                  <w:szCs w:val="22"/>
                                </w:rPr>
                                <w:t>presentations, set</w:t>
                              </w:r>
                            </w:ins>
                            <w:ins w:id="73" w:author="IIRRT CPD OFFICER" w:date="2017-06-10T20:40:00Z">
                              <w:r w:rsidR="008D594C">
                                <w:rPr>
                                  <w:sz w:val="22"/>
                                  <w:szCs w:val="22"/>
                                </w:rPr>
                                <w:t xml:space="preserve"> up registration desk</w:t>
                              </w:r>
                            </w:ins>
                          </w:p>
                        </w:tc>
                      </w:tr>
                    </w:tbl>
                    <w:p w:rsidR="00C8059F" w:rsidRPr="000157C2" w:rsidRDefault="00C8059F">
                      <w:pPr>
                        <w:rPr>
                          <w:noProof/>
                        </w:rPr>
                      </w:pPr>
                    </w:p>
                  </w:txbxContent>
                </v:textbox>
                <w10:wrap type="through" anchorx="page" anchory="page"/>
              </v:shape>
            </w:pict>
          </mc:Fallback>
        </mc:AlternateContent>
      </w:r>
      <w:r w:rsidR="00A615C0">
        <w:rPr>
          <w:noProof/>
        </w:rPr>
        <mc:AlternateContent>
          <mc:Choice Requires="wps">
            <w:drawing>
              <wp:anchor distT="0" distB="0" distL="114300" distR="114300" simplePos="0" relativeHeight="251662336" behindDoc="0" locked="0" layoutInCell="1" allowOverlap="1" wp14:anchorId="50745FCF" wp14:editId="1B8C766C">
                <wp:simplePos x="0" y="0"/>
                <wp:positionH relativeFrom="page">
                  <wp:posOffset>1082040</wp:posOffset>
                </wp:positionH>
                <wp:positionV relativeFrom="page">
                  <wp:posOffset>5722621</wp:posOffset>
                </wp:positionV>
                <wp:extent cx="5805805" cy="2049780"/>
                <wp:effectExtent l="0" t="0" r="0" b="7620"/>
                <wp:wrapThrough wrapText="bothSides">
                  <wp:wrapPolygon edited="0">
                    <wp:start x="142" y="0"/>
                    <wp:lineTo x="142" y="21480"/>
                    <wp:lineTo x="21333" y="21480"/>
                    <wp:lineTo x="21333" y="0"/>
                    <wp:lineTo x="142" y="0"/>
                  </wp:wrapPolygon>
                </wp:wrapThrough>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20497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AC6F37" w:rsidRDefault="00AC6F37" w:rsidP="00AC6F37">
                            <w:pPr>
                              <w:rPr>
                                <w:rFonts w:asciiTheme="majorHAnsi" w:eastAsiaTheme="majorEastAsia" w:hAnsiTheme="majorHAnsi" w:cstheme="majorBidi"/>
                                <w:bCs/>
                                <w:lang w:val="en-IE"/>
                              </w:rPr>
                            </w:pPr>
                          </w:p>
                          <w:p w:rsidR="00AC6F37" w:rsidRPr="001A393B" w:rsidRDefault="00AD100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Anal</w:t>
                            </w:r>
                            <w:del w:id="74" w:author="Ciara O'Dowd" w:date="2017-04-27T00:34:00Z">
                              <w:r w:rsidRPr="001A393B" w:rsidDel="0061251B">
                                <w:rPr>
                                  <w:rFonts w:asciiTheme="majorHAnsi" w:eastAsiaTheme="majorEastAsia" w:hAnsiTheme="majorHAnsi" w:cstheme="majorBidi"/>
                                  <w:bCs/>
                                  <w:sz w:val="22"/>
                                  <w:szCs w:val="22"/>
                                </w:rPr>
                                <w:delText>y</w:delText>
                              </w:r>
                            </w:del>
                            <w:ins w:id="75" w:author="Ciara O'Dowd" w:date="2017-04-27T00:37:00Z">
                              <w:r w:rsidR="0061251B">
                                <w:rPr>
                                  <w:rFonts w:asciiTheme="majorHAnsi" w:eastAsiaTheme="majorEastAsia" w:hAnsiTheme="majorHAnsi" w:cstheme="majorBidi"/>
                                  <w:bCs/>
                                  <w:sz w:val="22"/>
                                  <w:szCs w:val="22"/>
                                </w:rPr>
                                <w:t>ys</w:t>
                              </w:r>
                            </w:ins>
                            <w:del w:id="76" w:author="Ciara O'Dowd" w:date="2017-04-27T00:37:00Z">
                              <w:r w:rsidRPr="001A393B" w:rsidDel="0061251B">
                                <w:rPr>
                                  <w:rFonts w:asciiTheme="majorHAnsi" w:eastAsiaTheme="majorEastAsia" w:hAnsiTheme="majorHAnsi" w:cstheme="majorBidi"/>
                                  <w:bCs/>
                                  <w:sz w:val="22"/>
                                  <w:szCs w:val="22"/>
                                </w:rPr>
                                <w:delText>s</w:delText>
                              </w:r>
                            </w:del>
                            <w:r w:rsidR="000304EB" w:rsidRPr="001A393B">
                              <w:rPr>
                                <w:rFonts w:asciiTheme="majorHAnsi" w:eastAsiaTheme="majorEastAsia" w:hAnsiTheme="majorHAnsi" w:cstheme="majorBidi"/>
                                <w:bCs/>
                                <w:sz w:val="22"/>
                                <w:szCs w:val="22"/>
                              </w:rPr>
                              <w:t>e</w:t>
                            </w:r>
                            <w:r w:rsidR="00AC6F37" w:rsidRPr="001A393B">
                              <w:rPr>
                                <w:rFonts w:asciiTheme="majorHAnsi" w:eastAsiaTheme="majorEastAsia" w:hAnsiTheme="majorHAnsi" w:cstheme="majorBidi"/>
                                <w:bCs/>
                                <w:sz w:val="22"/>
                                <w:szCs w:val="22"/>
                              </w:rPr>
                              <w:t xml:space="preserve"> feedback from evaluation forms and send feedback report to IIRRT CPD Officer </w:t>
                            </w:r>
                            <w:hyperlink r:id="rId15" w:history="1">
                              <w:r w:rsidR="00AC6F37" w:rsidRPr="001A393B">
                                <w:rPr>
                                  <w:rStyle w:val="Hyperlink"/>
                                  <w:rFonts w:asciiTheme="majorHAnsi" w:eastAsiaTheme="majorEastAsia" w:hAnsiTheme="majorHAnsi" w:cstheme="majorBidi"/>
                                  <w:bCs/>
                                  <w:sz w:val="22"/>
                                  <w:szCs w:val="22"/>
                                </w:rPr>
                                <w:t>iirrtcpdofficer@gmail.com</w:t>
                              </w:r>
                            </w:hyperlink>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lang w:val="en-IE"/>
                              </w:rPr>
                              <w:t xml:space="preserve">Attendance list to be sent to IIRRT Office to arrange refunds for delegates </w:t>
                            </w:r>
                            <w:hyperlink r:id="rId16" w:history="1">
                              <w:r w:rsidRPr="001A393B">
                                <w:rPr>
                                  <w:rStyle w:val="Hyperlink"/>
                                  <w:rFonts w:asciiTheme="majorHAnsi" w:eastAsiaTheme="majorEastAsia" w:hAnsiTheme="majorHAnsi" w:cstheme="majorBidi"/>
                                  <w:bCs/>
                                  <w:sz w:val="22"/>
                                  <w:szCs w:val="22"/>
                                  <w:lang w:val="en-IE"/>
                                </w:rPr>
                                <w:t>iirrt@gmail.com</w:t>
                              </w:r>
                            </w:hyperlink>
                            <w:r w:rsidRPr="001A393B">
                              <w:rPr>
                                <w:rFonts w:asciiTheme="majorHAnsi" w:eastAsiaTheme="majorEastAsia" w:hAnsiTheme="majorHAnsi" w:cstheme="majorBidi"/>
                                <w:bCs/>
                                <w:sz w:val="22"/>
                                <w:szCs w:val="22"/>
                                <w:lang w:val="en-IE"/>
                              </w:rPr>
                              <w:t xml:space="preserve">   and cc  </w:t>
                            </w:r>
                            <w:hyperlink r:id="rId17" w:history="1">
                              <w:r w:rsidRPr="001A393B">
                                <w:rPr>
                                  <w:rStyle w:val="Hyperlink"/>
                                  <w:rFonts w:asciiTheme="majorHAnsi" w:eastAsiaTheme="majorEastAsia" w:hAnsiTheme="majorHAnsi" w:cstheme="majorBidi"/>
                                  <w:bCs/>
                                  <w:sz w:val="22"/>
                                  <w:szCs w:val="22"/>
                                  <w:lang w:val="en-IE"/>
                                </w:rPr>
                                <w:t>iirrtcpdofficer@gmail.com</w:t>
                              </w:r>
                            </w:hyperlink>
                            <w:r w:rsidRPr="001A393B">
                              <w:rPr>
                                <w:rFonts w:asciiTheme="majorHAnsi" w:eastAsiaTheme="majorEastAsia" w:hAnsiTheme="majorHAnsi" w:cstheme="majorBidi"/>
                                <w:bCs/>
                                <w:sz w:val="22"/>
                                <w:szCs w:val="22"/>
                                <w:lang w:val="en-IE"/>
                              </w:rPr>
                              <w:t xml:space="preserve"> </w:t>
                            </w:r>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 xml:space="preserve">All study day expenses to be listed on IIRRT Expense form </w:t>
                            </w:r>
                            <w:hyperlink r:id="rId18" w:history="1">
                              <w:r w:rsidRPr="001A393B">
                                <w:rPr>
                                  <w:rStyle w:val="Hyperlink"/>
                                  <w:rFonts w:asciiTheme="majorHAnsi" w:eastAsiaTheme="majorEastAsia" w:hAnsiTheme="majorHAnsi" w:cstheme="majorBidi"/>
                                  <w:bCs/>
                                  <w:sz w:val="22"/>
                                  <w:szCs w:val="22"/>
                                </w:rPr>
                                <w:t>www.iirrt.ie/type</w:t>
                              </w:r>
                            </w:hyperlink>
                            <w:r w:rsidRPr="001A393B">
                              <w:rPr>
                                <w:rFonts w:asciiTheme="majorHAnsi" w:eastAsiaTheme="majorEastAsia" w:hAnsiTheme="majorHAnsi" w:cstheme="majorBidi"/>
                                <w:bCs/>
                                <w:sz w:val="22"/>
                                <w:szCs w:val="22"/>
                              </w:rPr>
                              <w:t xml:space="preserve"> in and forwarded to IIRRT office</w:t>
                            </w:r>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Email speakers and thank them for their contribution to the day</w:t>
                            </w:r>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Prepare</w:t>
                            </w:r>
                            <w:r w:rsidR="00AD1007" w:rsidRPr="001A393B">
                              <w:rPr>
                                <w:rFonts w:asciiTheme="majorHAnsi" w:eastAsiaTheme="majorEastAsia" w:hAnsiTheme="majorHAnsi" w:cstheme="majorBidi"/>
                                <w:bCs/>
                                <w:sz w:val="22"/>
                                <w:szCs w:val="22"/>
                              </w:rPr>
                              <w:t xml:space="preserve"> study day </w:t>
                            </w:r>
                            <w:r w:rsidRPr="001A393B">
                              <w:rPr>
                                <w:rFonts w:asciiTheme="majorHAnsi" w:eastAsiaTheme="majorEastAsia" w:hAnsiTheme="majorHAnsi" w:cstheme="majorBidi"/>
                                <w:bCs/>
                                <w:sz w:val="22"/>
                                <w:szCs w:val="22"/>
                              </w:rPr>
                              <w:t xml:space="preserve"> report and photographs for inclusion in the IIRRT Radiography Ireland Journal</w:t>
                            </w:r>
                          </w:p>
                          <w:p w:rsidR="00AC6F37" w:rsidRDefault="00AC6F37" w:rsidP="001A393B">
                            <w:pPr>
                              <w:numPr>
                                <w:ilvl w:val="0"/>
                                <w:numId w:val="3"/>
                              </w:numPr>
                              <w:rPr>
                                <w:ins w:id="77" w:author="IIRRT CPD OFFICER" w:date="2017-06-10T20:41:00Z"/>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Examine possible topics for future study days based on feedback from the day</w:t>
                            </w:r>
                          </w:p>
                          <w:p w:rsidR="00A615C0" w:rsidRPr="001A393B" w:rsidRDefault="00A615C0">
                            <w:pPr>
                              <w:ind w:left="720"/>
                              <w:rPr>
                                <w:rFonts w:asciiTheme="majorHAnsi" w:eastAsiaTheme="majorEastAsia" w:hAnsiTheme="majorHAnsi" w:cstheme="majorBidi"/>
                                <w:bCs/>
                                <w:sz w:val="22"/>
                                <w:szCs w:val="22"/>
                              </w:rPr>
                              <w:pPrChange w:id="78" w:author="IIRRT CPD OFFICER" w:date="2017-06-10T20:42:00Z">
                                <w:pPr>
                                  <w:numPr>
                                    <w:numId w:val="3"/>
                                  </w:numPr>
                                  <w:ind w:left="720" w:hanging="360"/>
                                </w:pPr>
                              </w:pPrChange>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745FCF" id="Text Box 12" o:spid="_x0000_s1050" type="#_x0000_t202" style="position:absolute;margin-left:85.2pt;margin-top:450.6pt;width:457.15pt;height:16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" filled="f" stroked="f">
                <v:textbox>
                  <w:txbxContent>
                    <w:p w:rsidR="00AC6F37" w:rsidRDefault="00AC6F37" w:rsidP="00AC6F37">
                      <w:pPr>
                        <w:rPr>
                          <w:rFonts w:asciiTheme="majorHAnsi" w:eastAsiaTheme="majorEastAsia" w:hAnsiTheme="majorHAnsi" w:cstheme="majorBidi"/>
                          <w:bCs/>
                          <w:lang w:val="en-IE"/>
                        </w:rPr>
                      </w:pPr>
                    </w:p>
                    <w:p w:rsidR="00AC6F37" w:rsidRPr="001A393B" w:rsidRDefault="00AD100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Anal</w:t>
                      </w:r>
                      <w:del w:id="79" w:author="Ciara O'Dowd" w:date="2017-04-27T00:34:00Z">
                        <w:r w:rsidRPr="001A393B" w:rsidDel="0061251B">
                          <w:rPr>
                            <w:rFonts w:asciiTheme="majorHAnsi" w:eastAsiaTheme="majorEastAsia" w:hAnsiTheme="majorHAnsi" w:cstheme="majorBidi"/>
                            <w:bCs/>
                            <w:sz w:val="22"/>
                            <w:szCs w:val="22"/>
                          </w:rPr>
                          <w:delText>y</w:delText>
                        </w:r>
                      </w:del>
                      <w:ins w:id="80" w:author="Ciara O'Dowd" w:date="2017-04-27T00:37:00Z">
                        <w:r w:rsidR="0061251B">
                          <w:rPr>
                            <w:rFonts w:asciiTheme="majorHAnsi" w:eastAsiaTheme="majorEastAsia" w:hAnsiTheme="majorHAnsi" w:cstheme="majorBidi"/>
                            <w:bCs/>
                            <w:sz w:val="22"/>
                            <w:szCs w:val="22"/>
                          </w:rPr>
                          <w:t>ys</w:t>
                        </w:r>
                      </w:ins>
                      <w:del w:id="81" w:author="Ciara O'Dowd" w:date="2017-04-27T00:37:00Z">
                        <w:r w:rsidRPr="001A393B" w:rsidDel="0061251B">
                          <w:rPr>
                            <w:rFonts w:asciiTheme="majorHAnsi" w:eastAsiaTheme="majorEastAsia" w:hAnsiTheme="majorHAnsi" w:cstheme="majorBidi"/>
                            <w:bCs/>
                            <w:sz w:val="22"/>
                            <w:szCs w:val="22"/>
                          </w:rPr>
                          <w:delText>s</w:delText>
                        </w:r>
                      </w:del>
                      <w:r w:rsidR="000304EB" w:rsidRPr="001A393B">
                        <w:rPr>
                          <w:rFonts w:asciiTheme="majorHAnsi" w:eastAsiaTheme="majorEastAsia" w:hAnsiTheme="majorHAnsi" w:cstheme="majorBidi"/>
                          <w:bCs/>
                          <w:sz w:val="22"/>
                          <w:szCs w:val="22"/>
                        </w:rPr>
                        <w:t>e</w:t>
                      </w:r>
                      <w:r w:rsidR="00AC6F37" w:rsidRPr="001A393B">
                        <w:rPr>
                          <w:rFonts w:asciiTheme="majorHAnsi" w:eastAsiaTheme="majorEastAsia" w:hAnsiTheme="majorHAnsi" w:cstheme="majorBidi"/>
                          <w:bCs/>
                          <w:sz w:val="22"/>
                          <w:szCs w:val="22"/>
                        </w:rPr>
                        <w:t xml:space="preserve"> feedback from evaluation forms and send feedback report to IIRRT CPD Officer </w:t>
                      </w:r>
                      <w:hyperlink r:id="rId19" w:history="1">
                        <w:r w:rsidR="00AC6F37" w:rsidRPr="001A393B">
                          <w:rPr>
                            <w:rStyle w:val="Hyperlink"/>
                            <w:rFonts w:asciiTheme="majorHAnsi" w:eastAsiaTheme="majorEastAsia" w:hAnsiTheme="majorHAnsi" w:cstheme="majorBidi"/>
                            <w:bCs/>
                            <w:sz w:val="22"/>
                            <w:szCs w:val="22"/>
                          </w:rPr>
                          <w:t>iirrtcpdofficer@gmail.com</w:t>
                        </w:r>
                      </w:hyperlink>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lang w:val="en-IE"/>
                        </w:rPr>
                        <w:t xml:space="preserve">Attendance list to be sent to IIRRT Office to arrange refunds for delegates </w:t>
                      </w:r>
                      <w:hyperlink r:id="rId20" w:history="1">
                        <w:r w:rsidRPr="001A393B">
                          <w:rPr>
                            <w:rStyle w:val="Hyperlink"/>
                            <w:rFonts w:asciiTheme="majorHAnsi" w:eastAsiaTheme="majorEastAsia" w:hAnsiTheme="majorHAnsi" w:cstheme="majorBidi"/>
                            <w:bCs/>
                            <w:sz w:val="22"/>
                            <w:szCs w:val="22"/>
                            <w:lang w:val="en-IE"/>
                          </w:rPr>
                          <w:t>iirrt@gmail.com</w:t>
                        </w:r>
                      </w:hyperlink>
                      <w:r w:rsidRPr="001A393B">
                        <w:rPr>
                          <w:rFonts w:asciiTheme="majorHAnsi" w:eastAsiaTheme="majorEastAsia" w:hAnsiTheme="majorHAnsi" w:cstheme="majorBidi"/>
                          <w:bCs/>
                          <w:sz w:val="22"/>
                          <w:szCs w:val="22"/>
                          <w:lang w:val="en-IE"/>
                        </w:rPr>
                        <w:t xml:space="preserve">   and cc  </w:t>
                      </w:r>
                      <w:hyperlink r:id="rId21" w:history="1">
                        <w:r w:rsidRPr="001A393B">
                          <w:rPr>
                            <w:rStyle w:val="Hyperlink"/>
                            <w:rFonts w:asciiTheme="majorHAnsi" w:eastAsiaTheme="majorEastAsia" w:hAnsiTheme="majorHAnsi" w:cstheme="majorBidi"/>
                            <w:bCs/>
                            <w:sz w:val="22"/>
                            <w:szCs w:val="22"/>
                            <w:lang w:val="en-IE"/>
                          </w:rPr>
                          <w:t>iirrtcpdofficer@gmail.com</w:t>
                        </w:r>
                      </w:hyperlink>
                      <w:r w:rsidRPr="001A393B">
                        <w:rPr>
                          <w:rFonts w:asciiTheme="majorHAnsi" w:eastAsiaTheme="majorEastAsia" w:hAnsiTheme="majorHAnsi" w:cstheme="majorBidi"/>
                          <w:bCs/>
                          <w:sz w:val="22"/>
                          <w:szCs w:val="22"/>
                          <w:lang w:val="en-IE"/>
                        </w:rPr>
                        <w:t xml:space="preserve"> </w:t>
                      </w:r>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 xml:space="preserve">All study day expenses to be listed on IIRRT Expense form </w:t>
                      </w:r>
                      <w:hyperlink r:id="rId22" w:history="1">
                        <w:r w:rsidRPr="001A393B">
                          <w:rPr>
                            <w:rStyle w:val="Hyperlink"/>
                            <w:rFonts w:asciiTheme="majorHAnsi" w:eastAsiaTheme="majorEastAsia" w:hAnsiTheme="majorHAnsi" w:cstheme="majorBidi"/>
                            <w:bCs/>
                            <w:sz w:val="22"/>
                            <w:szCs w:val="22"/>
                          </w:rPr>
                          <w:t>www.iirrt.ie/type</w:t>
                        </w:r>
                      </w:hyperlink>
                      <w:r w:rsidRPr="001A393B">
                        <w:rPr>
                          <w:rFonts w:asciiTheme="majorHAnsi" w:eastAsiaTheme="majorEastAsia" w:hAnsiTheme="majorHAnsi" w:cstheme="majorBidi"/>
                          <w:bCs/>
                          <w:sz w:val="22"/>
                          <w:szCs w:val="22"/>
                        </w:rPr>
                        <w:t xml:space="preserve"> in and forwarded to IIRRT office</w:t>
                      </w:r>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Email speakers and thank them for their contribution to the day</w:t>
                      </w:r>
                    </w:p>
                    <w:p w:rsidR="00AC6F37" w:rsidRPr="001A393B" w:rsidRDefault="00AC6F37" w:rsidP="00AC6F37">
                      <w:pPr>
                        <w:numPr>
                          <w:ilvl w:val="0"/>
                          <w:numId w:val="3"/>
                        </w:numPr>
                        <w:rPr>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Prepare</w:t>
                      </w:r>
                      <w:r w:rsidR="00AD1007" w:rsidRPr="001A393B">
                        <w:rPr>
                          <w:rFonts w:asciiTheme="majorHAnsi" w:eastAsiaTheme="majorEastAsia" w:hAnsiTheme="majorHAnsi" w:cstheme="majorBidi"/>
                          <w:bCs/>
                          <w:sz w:val="22"/>
                          <w:szCs w:val="22"/>
                        </w:rPr>
                        <w:t xml:space="preserve"> study day </w:t>
                      </w:r>
                      <w:r w:rsidRPr="001A393B">
                        <w:rPr>
                          <w:rFonts w:asciiTheme="majorHAnsi" w:eastAsiaTheme="majorEastAsia" w:hAnsiTheme="majorHAnsi" w:cstheme="majorBidi"/>
                          <w:bCs/>
                          <w:sz w:val="22"/>
                          <w:szCs w:val="22"/>
                        </w:rPr>
                        <w:t xml:space="preserve"> report and photographs for inclusion in the IIRRT Radiography Ireland Journal</w:t>
                      </w:r>
                    </w:p>
                    <w:p w:rsidR="00AC6F37" w:rsidRDefault="00AC6F37" w:rsidP="001A393B">
                      <w:pPr>
                        <w:numPr>
                          <w:ilvl w:val="0"/>
                          <w:numId w:val="3"/>
                        </w:numPr>
                        <w:rPr>
                          <w:ins w:id="82" w:author="IIRRT CPD OFFICER" w:date="2017-06-10T20:41:00Z"/>
                          <w:rFonts w:asciiTheme="majorHAnsi" w:eastAsiaTheme="majorEastAsia" w:hAnsiTheme="majorHAnsi" w:cstheme="majorBidi"/>
                          <w:bCs/>
                          <w:sz w:val="22"/>
                          <w:szCs w:val="22"/>
                        </w:rPr>
                      </w:pPr>
                      <w:r w:rsidRPr="001A393B">
                        <w:rPr>
                          <w:rFonts w:asciiTheme="majorHAnsi" w:eastAsiaTheme="majorEastAsia" w:hAnsiTheme="majorHAnsi" w:cstheme="majorBidi"/>
                          <w:bCs/>
                          <w:sz w:val="22"/>
                          <w:szCs w:val="22"/>
                        </w:rPr>
                        <w:t>Examine possible topics for future study days based on feedback from the day</w:t>
                      </w:r>
                    </w:p>
                    <w:p w:rsidR="00A615C0" w:rsidRPr="001A393B" w:rsidRDefault="00A615C0">
                      <w:pPr>
                        <w:ind w:left="720"/>
                        <w:rPr>
                          <w:rFonts w:asciiTheme="majorHAnsi" w:eastAsiaTheme="majorEastAsia" w:hAnsiTheme="majorHAnsi" w:cstheme="majorBidi"/>
                          <w:bCs/>
                          <w:sz w:val="22"/>
                          <w:szCs w:val="22"/>
                        </w:rPr>
                        <w:pPrChange w:id="83" w:author="IIRRT CPD OFFICER" w:date="2017-06-10T20:42:00Z">
                          <w:pPr>
                            <w:numPr>
                              <w:numId w:val="3"/>
                            </w:numPr>
                            <w:ind w:left="720" w:hanging="360"/>
                          </w:pPr>
                        </w:pPrChange>
                      </w:pPr>
                    </w:p>
                  </w:txbxContent>
                </v:textbox>
                <w10:wrap type="through" anchorx="page" anchory="page"/>
              </v:shape>
            </w:pict>
          </mc:Fallback>
        </mc:AlternateContent>
      </w:r>
      <w:r w:rsidR="0061251B">
        <w:rPr>
          <w:noProof/>
        </w:rPr>
        <mc:AlternateContent>
          <mc:Choice Requires="wps">
            <w:drawing>
              <wp:anchor distT="0" distB="0" distL="114300" distR="114300" simplePos="0" relativeHeight="251658240" behindDoc="0" locked="0" layoutInCell="1" allowOverlap="1" wp14:anchorId="0509DA6E" wp14:editId="660D5B37">
                <wp:simplePos x="0" y="0"/>
                <wp:positionH relativeFrom="page">
                  <wp:posOffset>1127125</wp:posOffset>
                </wp:positionH>
                <wp:positionV relativeFrom="page">
                  <wp:posOffset>3289300</wp:posOffset>
                </wp:positionV>
                <wp:extent cx="5759450" cy="342900"/>
                <wp:effectExtent l="0" t="0" r="6350" b="12700"/>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759450" cy="342900"/>
                        </a:xfrm>
                        <a:prstGeom prst="rect">
                          <a:avLst/>
                        </a:prstGeom>
                        <a:solidFill>
                          <a:schemeClr val="accent1">
                            <a:lumMod val="20000"/>
                            <a:lumOff val="80000"/>
                          </a:schemeClr>
                        </a:solid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AC6F37" w:rsidRPr="00DC0368" w:rsidRDefault="00AC6F37" w:rsidP="00AC6F37">
                            <w:pPr>
                              <w:pStyle w:val="Title"/>
                              <w:rPr>
                                <w:color w:val="auto"/>
                              </w:rPr>
                            </w:pPr>
                            <w:r>
                              <w:rPr>
                                <w:color w:val="auto"/>
                              </w:rPr>
                              <w:t xml:space="preserve">4) </w:t>
                            </w:r>
                            <w:r>
                              <w:rPr>
                                <w:smallCaps/>
                                <w:color w:val="auto"/>
                                <w:szCs w:val="48"/>
                              </w:rPr>
                              <w:t>Event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9DA6E" id="_x0000_s1051" type="#_x0000_t202" style="position:absolute;margin-left:88.75pt;margin-top:259pt;width:453.5pt;height:27pt;flip:y;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" fillcolor="#dbe5f1 [660]" stroked="f">
                <v:textbox inset=",0,,0">
                  <w:txbxContent>
                    <w:p w:rsidR="00AC6F37" w:rsidRPr="00DC0368" w:rsidRDefault="00AC6F37" w:rsidP="00AC6F37">
                      <w:pPr>
                        <w:pStyle w:val="Title"/>
                        <w:rPr>
                          <w:color w:val="auto"/>
                        </w:rPr>
                      </w:pPr>
                      <w:r>
                        <w:rPr>
                          <w:color w:val="auto"/>
                        </w:rPr>
                        <w:t xml:space="preserve">4) </w:t>
                      </w:r>
                      <w:r>
                        <w:rPr>
                          <w:smallCaps/>
                          <w:color w:val="auto"/>
                          <w:szCs w:val="48"/>
                        </w:rPr>
                        <w:t>Event</w:t>
                      </w:r>
                    </w:p>
                  </w:txbxContent>
                </v:textbox>
                <w10:wrap anchorx="page" anchory="page"/>
              </v:shape>
            </w:pict>
          </mc:Fallback>
        </mc:AlternateContent>
      </w:r>
      <w:r w:rsidR="0061251B">
        <w:rPr>
          <w:noProof/>
        </w:rPr>
        <mc:AlternateContent>
          <mc:Choice Requires="wps">
            <w:drawing>
              <wp:anchor distT="0" distB="0" distL="114300" distR="114300" simplePos="0" relativeHeight="251656192" behindDoc="0" locked="0" layoutInCell="1" allowOverlap="1" wp14:anchorId="29714218" wp14:editId="790168E2">
                <wp:simplePos x="0" y="0"/>
                <wp:positionH relativeFrom="page">
                  <wp:posOffset>1151890</wp:posOffset>
                </wp:positionH>
                <wp:positionV relativeFrom="page">
                  <wp:posOffset>292100</wp:posOffset>
                </wp:positionV>
                <wp:extent cx="5734685" cy="330200"/>
                <wp:effectExtent l="0" t="0" r="5715" b="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330200"/>
                        </a:xfrm>
                        <a:prstGeom prst="rect">
                          <a:avLst/>
                        </a:prstGeom>
                        <a:solidFill>
                          <a:schemeClr val="accent1">
                            <a:lumMod val="20000"/>
                            <a:lumOff val="80000"/>
                          </a:schemeClr>
                        </a:solid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AC6F37" w:rsidRPr="00DC0368" w:rsidRDefault="00AC6F37" w:rsidP="00AC6F37">
                            <w:pPr>
                              <w:pStyle w:val="Title"/>
                              <w:rPr>
                                <w:color w:val="auto"/>
                              </w:rPr>
                            </w:pPr>
                            <w:r>
                              <w:rPr>
                                <w:color w:val="auto"/>
                              </w:rPr>
                              <w:t xml:space="preserve">3) </w:t>
                            </w:r>
                            <w:r>
                              <w:rPr>
                                <w:smallCaps/>
                                <w:color w:val="auto"/>
                                <w:szCs w:val="48"/>
                              </w:rPr>
                              <w:t>Implementation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14218" id="_x0000_s1052" type="#_x0000_t202" style="position:absolute;margin-left:90.7pt;margin-top:23pt;width:451.55pt;height:2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" fillcolor="#dbe5f1 [660]" stroked="f">
                <v:textbox inset=",0,,0">
                  <w:txbxContent>
                    <w:p w:rsidR="00AC6F37" w:rsidRPr="00DC0368" w:rsidRDefault="00AC6F37" w:rsidP="00AC6F37">
                      <w:pPr>
                        <w:pStyle w:val="Title"/>
                        <w:rPr>
                          <w:color w:val="auto"/>
                        </w:rPr>
                      </w:pPr>
                      <w:r>
                        <w:rPr>
                          <w:color w:val="auto"/>
                        </w:rPr>
                        <w:t xml:space="preserve">3) </w:t>
                      </w:r>
                      <w:r>
                        <w:rPr>
                          <w:smallCaps/>
                          <w:color w:val="auto"/>
                          <w:szCs w:val="48"/>
                        </w:rPr>
                        <w:t>Implementation</w:t>
                      </w:r>
                    </w:p>
                  </w:txbxContent>
                </v:textbox>
                <w10:wrap anchorx="page" anchory="page"/>
              </v:shape>
            </w:pict>
          </mc:Fallback>
        </mc:AlternateContent>
      </w:r>
      <w:r w:rsidR="0061251B">
        <w:rPr>
          <w:noProof/>
        </w:rPr>
        <mc:AlternateContent>
          <mc:Choice Requires="wps">
            <w:drawing>
              <wp:anchor distT="0" distB="0" distL="114300" distR="114300" simplePos="0" relativeHeight="251652096" behindDoc="0" locked="0" layoutInCell="1" allowOverlap="1" wp14:anchorId="4621A1F5" wp14:editId="134F1796">
                <wp:simplePos x="0" y="0"/>
                <wp:positionH relativeFrom="page">
                  <wp:posOffset>1035050</wp:posOffset>
                </wp:positionH>
                <wp:positionV relativeFrom="page">
                  <wp:posOffset>780415</wp:posOffset>
                </wp:positionV>
                <wp:extent cx="5851525" cy="2508885"/>
                <wp:effectExtent l="0" t="0" r="0" b="5715"/>
                <wp:wrapThrough wrapText="bothSides">
                  <wp:wrapPolygon edited="0">
                    <wp:start x="94" y="0"/>
                    <wp:lineTo x="94" y="21431"/>
                    <wp:lineTo x="21377" y="21431"/>
                    <wp:lineTo x="21377" y="0"/>
                    <wp:lineTo x="94" y="0"/>
                  </wp:wrapPolygon>
                </wp:wrapThrough>
                <wp:docPr id="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1525" cy="250888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AC6F37" w:rsidRPr="001A393B" w:rsidRDefault="00AC6F37"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If CPD event is endorsed/funded by the IIRRT proceed with plans</w:t>
                            </w:r>
                          </w:p>
                          <w:p w:rsidR="00AC6F37" w:rsidRPr="001A393B" w:rsidRDefault="00AC6F37"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Compile flyers/abstract </w:t>
                            </w:r>
                            <w:del w:id="84" w:author="IIRRT CPD OFFICER" w:date="2017-06-10T20:41:00Z">
                              <w:r w:rsidRPr="001A393B" w:rsidDel="008D594C">
                                <w:rPr>
                                  <w:rFonts w:asciiTheme="majorHAnsi" w:eastAsiaTheme="majorEastAsia" w:hAnsiTheme="majorHAnsi" w:cstheme="majorBidi"/>
                                  <w:bCs/>
                                  <w:sz w:val="22"/>
                                  <w:szCs w:val="22"/>
                                  <w:lang w:val="en-IE"/>
                                </w:rPr>
                                <w:delText>booklet  using</w:delText>
                              </w:r>
                            </w:del>
                            <w:ins w:id="85" w:author="IIRRT CPD OFFICER" w:date="2017-06-10T20:41:00Z">
                              <w:r w:rsidR="008D594C" w:rsidRPr="001A393B">
                                <w:rPr>
                                  <w:rFonts w:asciiTheme="majorHAnsi" w:eastAsiaTheme="majorEastAsia" w:hAnsiTheme="majorHAnsi" w:cstheme="majorBidi"/>
                                  <w:bCs/>
                                  <w:sz w:val="22"/>
                                  <w:szCs w:val="22"/>
                                  <w:lang w:val="en-IE"/>
                                </w:rPr>
                                <w:t>booklet using</w:t>
                              </w:r>
                            </w:ins>
                            <w:r w:rsidRPr="001A393B">
                              <w:rPr>
                                <w:rFonts w:asciiTheme="majorHAnsi" w:eastAsiaTheme="majorEastAsia" w:hAnsiTheme="majorHAnsi" w:cstheme="majorBidi"/>
                                <w:bCs/>
                                <w:sz w:val="22"/>
                                <w:szCs w:val="22"/>
                                <w:lang w:val="en-IE"/>
                              </w:rPr>
                              <w:t xml:space="preserve"> IIRRT template/CPD endorsed logo  </w:t>
                            </w:r>
                            <w:hyperlink r:id="rId23" w:history="1">
                              <w:r w:rsidRPr="001A393B">
                                <w:rPr>
                                  <w:rStyle w:val="Hyperlink"/>
                                  <w:rFonts w:asciiTheme="majorHAnsi" w:eastAsiaTheme="majorEastAsia" w:hAnsiTheme="majorHAnsi" w:cstheme="majorBidi"/>
                                  <w:bCs/>
                                  <w:color w:val="auto"/>
                                  <w:sz w:val="22"/>
                                  <w:szCs w:val="22"/>
                                  <w:lang w:val="en-IE"/>
                                </w:rPr>
                                <w:t>http://www.iirrt.ie/wp-content/uploads/2012/05/Radiation-Protection-Update_020213_Flier.pdf</w:t>
                              </w:r>
                            </w:hyperlink>
                            <w:r w:rsidRPr="001A393B">
                              <w:rPr>
                                <w:rFonts w:asciiTheme="majorHAnsi" w:eastAsiaTheme="majorEastAsia" w:hAnsiTheme="majorHAnsi" w:cstheme="majorBidi"/>
                                <w:bCs/>
                                <w:sz w:val="22"/>
                                <w:szCs w:val="22"/>
                                <w:lang w:val="en-IE"/>
                              </w:rPr>
                              <w:t xml:space="preserve"> </w:t>
                            </w:r>
                          </w:p>
                          <w:p w:rsidR="00221E17" w:rsidRPr="001A393B" w:rsidRDefault="007C104C"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IIRRT will provide speakers, delegate certificates  of attendance, study day folders and pens (if IIRRT funded event )</w:t>
                            </w:r>
                          </w:p>
                          <w:p w:rsidR="00463410" w:rsidRPr="001A393B" w:rsidRDefault="00463410"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Send flyer to IIRRT CPD Officer for circulation nationally </w:t>
                            </w:r>
                          </w:p>
                          <w:p w:rsidR="00463410" w:rsidRPr="001A393B" w:rsidRDefault="00463410" w:rsidP="00463410">
                            <w:pPr>
                              <w:numPr>
                                <w:ilvl w:val="0"/>
                                <w:numId w:val="3"/>
                              </w:numPr>
                              <w:tabs>
                                <w:tab w:val="num" w:pos="720"/>
                              </w:tabs>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IIRRT will circulate to IIRRT Members IIRRT Facebook page</w:t>
                            </w:r>
                            <w:ins w:id="86" w:author="IIRRT CPD OFFICER" w:date="2017-06-10T20:35:00Z">
                              <w:r w:rsidR="008D594C">
                                <w:rPr>
                                  <w:rFonts w:asciiTheme="majorHAnsi" w:eastAsiaTheme="majorEastAsia" w:hAnsiTheme="majorHAnsi" w:cstheme="majorBidi"/>
                                  <w:bCs/>
                                  <w:sz w:val="22"/>
                                  <w:szCs w:val="22"/>
                                  <w:lang w:val="en-IE"/>
                                </w:rPr>
                                <w:t>, IIRRT Twitter account</w:t>
                              </w:r>
                            </w:ins>
                            <w:r w:rsidRPr="001A393B">
                              <w:rPr>
                                <w:rFonts w:asciiTheme="majorHAnsi" w:eastAsiaTheme="majorEastAsia" w:hAnsiTheme="majorHAnsi" w:cstheme="majorBidi"/>
                                <w:bCs/>
                                <w:sz w:val="22"/>
                                <w:szCs w:val="22"/>
                                <w:lang w:val="en-IE"/>
                              </w:rPr>
                              <w:t>.</w:t>
                            </w:r>
                          </w:p>
                          <w:p w:rsidR="00463410" w:rsidRPr="001A393B" w:rsidRDefault="008D594C">
                            <w:pPr>
                              <w:ind w:left="360"/>
                              <w:rPr>
                                <w:rFonts w:asciiTheme="majorHAnsi" w:eastAsiaTheme="majorEastAsia" w:hAnsiTheme="majorHAnsi" w:cstheme="majorBidi"/>
                                <w:bCs/>
                                <w:sz w:val="22"/>
                                <w:szCs w:val="22"/>
                                <w:lang w:val="en-IE"/>
                              </w:rPr>
                              <w:pPrChange w:id="87" w:author="IIRRT CPD OFFICER" w:date="2017-06-10T20:35:00Z">
                                <w:pPr>
                                  <w:numPr>
                                    <w:numId w:val="3"/>
                                  </w:numPr>
                                  <w:tabs>
                                    <w:tab w:val="num" w:pos="720"/>
                                  </w:tabs>
                                  <w:ind w:left="720" w:hanging="360"/>
                                </w:pPr>
                              </w:pPrChange>
                            </w:pPr>
                            <w:ins w:id="88" w:author="IIRRT CPD OFFICER" w:date="2017-06-10T20:35:00Z">
                              <w:r>
                                <w:rPr>
                                  <w:rFonts w:asciiTheme="majorHAnsi" w:eastAsiaTheme="majorEastAsia" w:hAnsiTheme="majorHAnsi" w:cstheme="majorBidi"/>
                                  <w:bCs/>
                                  <w:sz w:val="22"/>
                                  <w:szCs w:val="22"/>
                                  <w:lang w:val="en-IE"/>
                                </w:rPr>
                                <w:t xml:space="preserve">       </w:t>
                              </w:r>
                            </w:ins>
                            <w:r w:rsidR="00463410" w:rsidRPr="001A393B">
                              <w:rPr>
                                <w:rFonts w:asciiTheme="majorHAnsi" w:eastAsiaTheme="majorEastAsia" w:hAnsiTheme="majorHAnsi" w:cstheme="majorBidi"/>
                                <w:bCs/>
                                <w:sz w:val="22"/>
                                <w:szCs w:val="22"/>
                                <w:lang w:val="en-IE"/>
                              </w:rPr>
                              <w:t>IIRRT CPD representatives</w:t>
                            </w:r>
                            <w:r w:rsidR="00AD1007" w:rsidRPr="001A393B">
                              <w:rPr>
                                <w:rFonts w:asciiTheme="majorHAnsi" w:eastAsiaTheme="majorEastAsia" w:hAnsiTheme="majorHAnsi" w:cstheme="majorBidi"/>
                                <w:bCs/>
                                <w:sz w:val="22"/>
                                <w:szCs w:val="22"/>
                                <w:lang w:val="en-IE"/>
                              </w:rPr>
                              <w:t>, IIR</w:t>
                            </w:r>
                            <w:r w:rsidR="00463410" w:rsidRPr="001A393B">
                              <w:rPr>
                                <w:rFonts w:asciiTheme="majorHAnsi" w:eastAsiaTheme="majorEastAsia" w:hAnsiTheme="majorHAnsi" w:cstheme="majorBidi"/>
                                <w:bCs/>
                                <w:sz w:val="22"/>
                                <w:szCs w:val="22"/>
                                <w:lang w:val="en-IE"/>
                              </w:rPr>
                              <w:t>RT website.</w:t>
                            </w:r>
                          </w:p>
                          <w:p w:rsidR="00AC6F37" w:rsidRPr="001A393B" w:rsidRDefault="00AC6F37"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Seek </w:t>
                            </w:r>
                            <w:del w:id="89" w:author="IIRRT CPD OFFICER" w:date="2017-06-10T20:41:00Z">
                              <w:r w:rsidRPr="001A393B" w:rsidDel="008D594C">
                                <w:rPr>
                                  <w:rFonts w:asciiTheme="majorHAnsi" w:eastAsiaTheme="majorEastAsia" w:hAnsiTheme="majorHAnsi" w:cstheme="majorBidi"/>
                                  <w:bCs/>
                                  <w:sz w:val="22"/>
                                  <w:szCs w:val="22"/>
                                  <w:lang w:val="en-IE"/>
                                </w:rPr>
                                <w:delText>abstracts  /</w:delText>
                              </w:r>
                            </w:del>
                            <w:ins w:id="90" w:author="IIRRT CPD OFFICER" w:date="2017-06-10T20:41:00Z">
                              <w:r w:rsidR="008D594C" w:rsidRPr="001A393B">
                                <w:rPr>
                                  <w:rFonts w:asciiTheme="majorHAnsi" w:eastAsiaTheme="majorEastAsia" w:hAnsiTheme="majorHAnsi" w:cstheme="majorBidi"/>
                                  <w:bCs/>
                                  <w:sz w:val="22"/>
                                  <w:szCs w:val="22"/>
                                  <w:lang w:val="en-IE"/>
                                </w:rPr>
                                <w:t>abstracts /</w:t>
                              </w:r>
                            </w:ins>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speaker biographies</w:t>
                            </w:r>
                          </w:p>
                          <w:p w:rsidR="00AC6F37" w:rsidRPr="001A393B" w:rsidRDefault="00AC6F37" w:rsidP="00463410">
                            <w:pPr>
                              <w:numPr>
                                <w:ilvl w:val="0"/>
                                <w:numId w:val="3"/>
                              </w:numPr>
                              <w:tabs>
                                <w:tab w:val="num" w:pos="720"/>
                              </w:tabs>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Prepare information for event booking system/IIRRT </w:t>
                            </w:r>
                            <w:r w:rsidR="00463410" w:rsidRPr="001A393B">
                              <w:rPr>
                                <w:rFonts w:asciiTheme="majorHAnsi" w:eastAsiaTheme="majorEastAsia" w:hAnsiTheme="majorHAnsi" w:cstheme="majorBidi"/>
                                <w:bCs/>
                                <w:sz w:val="22"/>
                                <w:szCs w:val="22"/>
                                <w:lang w:val="en-IE"/>
                              </w:rPr>
                              <w:t xml:space="preserve">website, venue </w:t>
                            </w:r>
                            <w:del w:id="91" w:author="IIRRT CPD OFFICER" w:date="2017-06-10T20:41:00Z">
                              <w:r w:rsidR="00463410" w:rsidRPr="001A393B" w:rsidDel="008D594C">
                                <w:rPr>
                                  <w:rFonts w:asciiTheme="majorHAnsi" w:eastAsiaTheme="majorEastAsia" w:hAnsiTheme="majorHAnsi" w:cstheme="majorBidi"/>
                                  <w:bCs/>
                                  <w:sz w:val="22"/>
                                  <w:szCs w:val="22"/>
                                  <w:lang w:val="en-IE"/>
                                </w:rPr>
                                <w:delText>capacity ,</w:delText>
                              </w:r>
                            </w:del>
                            <w:ins w:id="92" w:author="IIRRT CPD OFFICER" w:date="2017-06-10T20:41:00Z">
                              <w:r w:rsidR="008D594C" w:rsidRPr="001A393B">
                                <w:rPr>
                                  <w:rFonts w:asciiTheme="majorHAnsi" w:eastAsiaTheme="majorEastAsia" w:hAnsiTheme="majorHAnsi" w:cstheme="majorBidi"/>
                                  <w:bCs/>
                                  <w:sz w:val="22"/>
                                  <w:szCs w:val="22"/>
                                  <w:lang w:val="en-IE"/>
                                </w:rPr>
                                <w:t>capacity,</w:t>
                              </w:r>
                            </w:ins>
                            <w:r w:rsidR="00463410" w:rsidRPr="001A393B">
                              <w:rPr>
                                <w:rFonts w:asciiTheme="majorHAnsi" w:eastAsiaTheme="majorEastAsia" w:hAnsiTheme="majorHAnsi" w:cstheme="majorBidi"/>
                                <w:bCs/>
                                <w:sz w:val="22"/>
                                <w:szCs w:val="22"/>
                                <w:lang w:val="en-IE"/>
                              </w:rPr>
                              <w:t xml:space="preserve"> car parking, </w:t>
                            </w:r>
                            <w:ins w:id="93" w:author="IIRRT CPD OFFICER" w:date="2017-06-10T20:36:00Z">
                              <w:r w:rsidR="008D594C">
                                <w:rPr>
                                  <w:rFonts w:asciiTheme="majorHAnsi" w:eastAsiaTheme="majorEastAsia" w:hAnsiTheme="majorHAnsi" w:cstheme="majorBidi"/>
                                  <w:bCs/>
                                  <w:sz w:val="22"/>
                                  <w:szCs w:val="22"/>
                                  <w:lang w:val="en-IE"/>
                                </w:rPr>
                                <w:t>site maps</w:t>
                              </w:r>
                            </w:ins>
                            <w:del w:id="94" w:author="IIRRT CPD OFFICER" w:date="2017-06-10T20:36:00Z">
                              <w:r w:rsidR="00463410" w:rsidRPr="001A393B" w:rsidDel="008D594C">
                                <w:rPr>
                                  <w:rFonts w:asciiTheme="majorHAnsi" w:eastAsiaTheme="majorEastAsia" w:hAnsiTheme="majorHAnsi" w:cstheme="majorBidi"/>
                                  <w:bCs/>
                                  <w:sz w:val="22"/>
                                  <w:szCs w:val="22"/>
                                  <w:lang w:val="en-IE"/>
                                </w:rPr>
                                <w:delText xml:space="preserve">maps to find venue </w:delText>
                              </w:r>
                            </w:del>
                          </w:p>
                          <w:p w:rsidR="00221E17" w:rsidRPr="00460720" w:rsidRDefault="00AC6F37" w:rsidP="00221E17">
                            <w:pPr>
                              <w:numPr>
                                <w:ilvl w:val="0"/>
                                <w:numId w:val="3"/>
                              </w:numPr>
                              <w:tabs>
                                <w:tab w:val="num" w:pos="720"/>
                              </w:tabs>
                              <w:rPr>
                                <w:rStyle w:val="Hyperlink"/>
                                <w:rFonts w:asciiTheme="majorHAnsi" w:eastAsiaTheme="majorEastAsia" w:hAnsiTheme="majorHAnsi" w:cstheme="majorBidi"/>
                                <w:bCs/>
                                <w:color w:val="auto"/>
                                <w:sz w:val="22"/>
                                <w:szCs w:val="22"/>
                                <w:u w:val="none"/>
                                <w:lang w:val="en-IE"/>
                              </w:rPr>
                            </w:pPr>
                            <w:r w:rsidRPr="001A393B">
                              <w:rPr>
                                <w:rFonts w:asciiTheme="majorHAnsi" w:eastAsiaTheme="majorEastAsia" w:hAnsiTheme="majorHAnsi" w:cstheme="majorBidi"/>
                                <w:bCs/>
                                <w:sz w:val="22"/>
                                <w:szCs w:val="22"/>
                                <w:lang w:val="en-IE"/>
                              </w:rPr>
                              <w:t>Confirm catering</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venue</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speakers for</w:t>
                            </w:r>
                            <w:r w:rsidR="00463410" w:rsidRPr="001A393B">
                              <w:rPr>
                                <w:rFonts w:asciiTheme="majorHAnsi" w:eastAsiaTheme="majorEastAsia" w:hAnsiTheme="majorHAnsi" w:cstheme="majorBidi"/>
                                <w:bCs/>
                                <w:sz w:val="22"/>
                                <w:szCs w:val="22"/>
                                <w:lang w:val="en-IE"/>
                              </w:rPr>
                              <w:t xml:space="preserve"> </w:t>
                            </w:r>
                            <w:del w:id="95" w:author="IIRRT CPD OFFICER" w:date="2017-06-10T20:41:00Z">
                              <w:r w:rsidR="00463410" w:rsidRPr="001A393B" w:rsidDel="00A615C0">
                                <w:rPr>
                                  <w:rFonts w:asciiTheme="majorHAnsi" w:eastAsiaTheme="majorEastAsia" w:hAnsiTheme="majorHAnsi" w:cstheme="majorBidi"/>
                                  <w:bCs/>
                                  <w:sz w:val="22"/>
                                  <w:szCs w:val="22"/>
                                  <w:lang w:val="en-IE"/>
                                </w:rPr>
                                <w:delText xml:space="preserve">the </w:delText>
                              </w:r>
                              <w:r w:rsidRPr="001A393B" w:rsidDel="00A615C0">
                                <w:rPr>
                                  <w:rFonts w:asciiTheme="majorHAnsi" w:eastAsiaTheme="majorEastAsia" w:hAnsiTheme="majorHAnsi" w:cstheme="majorBidi"/>
                                  <w:bCs/>
                                  <w:sz w:val="22"/>
                                  <w:szCs w:val="22"/>
                                  <w:lang w:val="en-IE"/>
                                </w:rPr>
                                <w:delText xml:space="preserve"> date</w:delText>
                              </w:r>
                              <w:r w:rsidR="00221E17" w:rsidRPr="00460720" w:rsidDel="00A615C0">
                                <w:rPr>
                                  <w:rStyle w:val="Hyperlink"/>
                                  <w:color w:val="FFFFFF" w:themeColor="background1"/>
                                </w:rPr>
                                <w:delText>BEFORE</w:delText>
                              </w:r>
                            </w:del>
                            <w:ins w:id="96" w:author="IIRRT CPD OFFICER" w:date="2017-06-10T20:41:00Z">
                              <w:r w:rsidR="00591721">
                                <w:rPr>
                                  <w:rFonts w:asciiTheme="majorHAnsi" w:eastAsiaTheme="majorEastAsia" w:hAnsiTheme="majorHAnsi" w:cstheme="majorBidi"/>
                                  <w:bCs/>
                                  <w:sz w:val="22"/>
                                  <w:szCs w:val="22"/>
                                  <w:lang w:val="en-IE"/>
                                </w:rPr>
                                <w:t>the date</w:t>
                              </w:r>
                            </w:ins>
                            <w:r w:rsidR="00221E17" w:rsidRPr="00460720">
                              <w:rPr>
                                <w:rStyle w:val="Hyperlink"/>
                                <w:color w:val="FFFFFF" w:themeColor="background1"/>
                              </w:rPr>
                              <w:t xml:space="preserve"> </w:t>
                            </w:r>
                          </w:p>
                          <w:p w:rsidR="00221E17" w:rsidRPr="006043C9" w:rsidRDefault="00221E17" w:rsidP="00221E17">
                            <w:pPr>
                              <w:pStyle w:val="Heading2"/>
                              <w:rPr>
                                <w:rStyle w:val="Hyperlink"/>
                                <w:b w:val="0"/>
                                <w:color w:val="FFFFFF" w:themeColor="background1"/>
                              </w:rPr>
                            </w:pPr>
                            <w:r>
                              <w:rPr>
                                <w:rStyle w:val="Hyperlink"/>
                                <w:b w:val="0"/>
                                <w:color w:val="FFFFFF" w:themeColor="background1"/>
                              </w:rPr>
                              <w:t xml:space="preserve">Request IIRRT Certs </w:t>
                            </w:r>
                            <w:r w:rsidR="007C104C">
                              <w:rPr>
                                <w:rStyle w:val="Hyperlink"/>
                                <w:b w:val="0"/>
                                <w:color w:val="FFFFFF" w:themeColor="background1"/>
                              </w:rPr>
                              <w:t xml:space="preserve">of </w:t>
                            </w:r>
                            <w:r w:rsidR="007C104C" w:rsidRPr="006043C9">
                              <w:rPr>
                                <w:rStyle w:val="Hyperlink"/>
                                <w:b w:val="0"/>
                                <w:color w:val="FFFFFF" w:themeColor="background1"/>
                              </w:rPr>
                              <w:t>attendance</w:t>
                            </w:r>
                            <w:r w:rsidRPr="006043C9">
                              <w:rPr>
                                <w:rStyle w:val="Hyperlink"/>
                                <w:b w:val="0"/>
                                <w:color w:val="FFFFFF" w:themeColor="background1"/>
                              </w:rPr>
                              <w:t xml:space="preserve"> and pres</w:t>
                            </w:r>
                            <w:r>
                              <w:rPr>
                                <w:rStyle w:val="Hyperlink"/>
                                <w:b w:val="0"/>
                                <w:color w:val="FFFFFF" w:themeColor="background1"/>
                              </w:rPr>
                              <w:t>e</w:t>
                            </w:r>
                            <w:r w:rsidRPr="006043C9">
                              <w:rPr>
                                <w:rStyle w:val="Hyperlink"/>
                                <w:b w:val="0"/>
                                <w:color w:val="FFFFFF" w:themeColor="background1"/>
                              </w:rPr>
                              <w:t>nters certs</w:t>
                            </w:r>
                          </w:p>
                          <w:p w:rsidR="00221E17" w:rsidRPr="006043C9" w:rsidRDefault="007C104C" w:rsidP="00221E17">
                            <w:pPr>
                              <w:pStyle w:val="Heading2"/>
                              <w:rPr>
                                <w:rStyle w:val="Hyperlink"/>
                                <w:b w:val="0"/>
                                <w:color w:val="FFFFFF" w:themeColor="background1"/>
                              </w:rPr>
                            </w:pPr>
                            <w:r w:rsidRPr="006043C9">
                              <w:rPr>
                                <w:rStyle w:val="Hyperlink"/>
                                <w:b w:val="0"/>
                                <w:color w:val="FFFFFF" w:themeColor="background1"/>
                              </w:rPr>
                              <w:t>Organize</w:t>
                            </w:r>
                            <w:r w:rsidR="00221E17" w:rsidRPr="006043C9">
                              <w:rPr>
                                <w:rStyle w:val="Hyperlink"/>
                                <w:b w:val="0"/>
                                <w:color w:val="FFFFFF" w:themeColor="background1"/>
                              </w:rPr>
                              <w:t xml:space="preserve"> speakers gifts (maximum of 15 euros per gift)</w:t>
                            </w:r>
                          </w:p>
                          <w:p w:rsidR="00221E17" w:rsidRPr="006043C9" w:rsidRDefault="007C104C" w:rsidP="00221E17">
                            <w:pPr>
                              <w:pStyle w:val="Heading2"/>
                              <w:rPr>
                                <w:rStyle w:val="Hyperlink"/>
                                <w:b w:val="0"/>
                                <w:color w:val="FFFFFF" w:themeColor="background1"/>
                              </w:rPr>
                            </w:pPr>
                            <w:r>
                              <w:rPr>
                                <w:rStyle w:val="Hyperlink"/>
                                <w:b w:val="0"/>
                                <w:color w:val="FFFFFF" w:themeColor="background1"/>
                              </w:rPr>
                              <w:t xml:space="preserve">Request </w:t>
                            </w:r>
                            <w:r w:rsidRPr="006043C9">
                              <w:rPr>
                                <w:rStyle w:val="Hyperlink"/>
                                <w:b w:val="0"/>
                                <w:color w:val="FFFFFF" w:themeColor="background1"/>
                              </w:rPr>
                              <w:t>presentations</w:t>
                            </w:r>
                            <w:r w:rsidR="00221E17" w:rsidRPr="006043C9">
                              <w:rPr>
                                <w:rStyle w:val="Hyperlink"/>
                                <w:b w:val="0"/>
                                <w:color w:val="FFFFFF" w:themeColor="background1"/>
                              </w:rPr>
                              <w:t xml:space="preserve"> to be sent to your email address one week before the </w:t>
                            </w:r>
                            <w:r w:rsidRPr="006043C9">
                              <w:rPr>
                                <w:rStyle w:val="Hyperlink"/>
                                <w:b w:val="0"/>
                                <w:color w:val="FFFFFF" w:themeColor="background1"/>
                              </w:rPr>
                              <w:t>event.</w:t>
                            </w:r>
                            <w:r w:rsidR="00221E17" w:rsidRPr="006043C9">
                              <w:rPr>
                                <w:rStyle w:val="Hyperlink"/>
                                <w:b w:val="0"/>
                                <w:color w:val="FFFFFF" w:themeColor="background1"/>
                              </w:rPr>
                              <w:t xml:space="preserve"> ensure you insert deadline in this </w:t>
                            </w:r>
                            <w:r w:rsidRPr="006043C9">
                              <w:rPr>
                                <w:rStyle w:val="Hyperlink"/>
                                <w:b w:val="0"/>
                                <w:color w:val="FFFFFF" w:themeColor="background1"/>
                              </w:rPr>
                              <w:t>email</w:t>
                            </w:r>
                          </w:p>
                          <w:p w:rsidR="00221E17" w:rsidRDefault="00221E17" w:rsidP="00221E17">
                            <w:pPr>
                              <w:pStyle w:val="Heading2"/>
                              <w:rPr>
                                <w:b w:val="0"/>
                              </w:rPr>
                            </w:pPr>
                            <w:r w:rsidRPr="006043C9">
                              <w:rPr>
                                <w:rStyle w:val="Hyperlink"/>
                                <w:b w:val="0"/>
                                <w:color w:val="FFFFFF" w:themeColor="background1"/>
                              </w:rPr>
                              <w:t>C</w:t>
                            </w:r>
                            <w:r>
                              <w:rPr>
                                <w:rStyle w:val="Hyperlink"/>
                                <w:b w:val="0"/>
                                <w:color w:val="FFFFFF" w:themeColor="background1"/>
                              </w:rPr>
                              <w:t>heck if there is any pre-</w:t>
                            </w:r>
                            <w:r w:rsidR="007C104C">
                              <w:rPr>
                                <w:rStyle w:val="Hyperlink"/>
                                <w:b w:val="0"/>
                                <w:color w:val="FFFFFF" w:themeColor="background1"/>
                              </w:rPr>
                              <w:t xml:space="preserve">reading </w:t>
                            </w:r>
                            <w:r w:rsidR="007C104C" w:rsidRPr="006043C9">
                              <w:rPr>
                                <w:rStyle w:val="Hyperlink"/>
                                <w:b w:val="0"/>
                                <w:color w:val="FFFFFF" w:themeColor="background1"/>
                              </w:rPr>
                              <w:t>materials</w:t>
                            </w:r>
                            <w:r w:rsidRPr="006043C9">
                              <w:rPr>
                                <w:rStyle w:val="Hyperlink"/>
                                <w:b w:val="0"/>
                                <w:color w:val="FFFFFF" w:themeColor="background1"/>
                              </w:rPr>
                              <w:t xml:space="preserve"> to be sent to </w:t>
                            </w:r>
                            <w:r w:rsidR="007C104C" w:rsidRPr="006043C9">
                              <w:rPr>
                                <w:rStyle w:val="Hyperlink"/>
                                <w:b w:val="0"/>
                                <w:color w:val="FFFFFF" w:themeColor="background1"/>
                              </w:rPr>
                              <w:t>delegates</w:t>
                            </w:r>
                          </w:p>
                          <w:p w:rsidR="00221E17" w:rsidRPr="001D3E4D" w:rsidRDefault="00221E17" w:rsidP="00221E17">
                            <w:pPr>
                              <w:pStyle w:val="Heading2"/>
                              <w:rPr>
                                <w:b w:val="0"/>
                              </w:rPr>
                            </w:pPr>
                          </w:p>
                          <w:p w:rsidR="00221E17" w:rsidRPr="001D3E4D" w:rsidRDefault="00221E17" w:rsidP="00221E17">
                            <w:pPr>
                              <w:rPr>
                                <w:b/>
                                <w:bCs/>
                                <w:color w:val="FFFFFF" w:themeColor="background1"/>
                                <w:lang w:val="en-IE"/>
                              </w:rPr>
                            </w:pPr>
                            <w:r w:rsidRPr="001D3E4D">
                              <w:rPr>
                                <w:b/>
                                <w:bCs/>
                                <w:color w:val="FFFFFF" w:themeColor="background1"/>
                                <w:lang w:val="en-IE"/>
                              </w:rPr>
                              <w:t>ONE WEEK BEFORE</w:t>
                            </w:r>
                          </w:p>
                          <w:p w:rsidR="00221E17" w:rsidRDefault="00221E17" w:rsidP="00221E17">
                            <w:pPr>
                              <w:rPr>
                                <w:color w:val="FFFFFF" w:themeColor="background1"/>
                                <w:lang w:val="en-IE"/>
                              </w:rPr>
                            </w:pPr>
                            <w:r>
                              <w:rPr>
                                <w:color w:val="FFFFFF" w:themeColor="background1"/>
                                <w:lang w:val="en-IE"/>
                              </w:rPr>
                              <w:t xml:space="preserve">Acquire final registration list/certs </w:t>
                            </w:r>
                            <w:r w:rsidR="007C104C">
                              <w:rPr>
                                <w:color w:val="FFFFFF" w:themeColor="background1"/>
                                <w:lang w:val="en-IE"/>
                              </w:rPr>
                              <w:t>of</w:t>
                            </w:r>
                            <w:r>
                              <w:rPr>
                                <w:color w:val="FFFFFF" w:themeColor="background1"/>
                                <w:lang w:val="en-IE"/>
                              </w:rPr>
                              <w:t xml:space="preserve"> attendance / speakers certs from IIRRT CPD Officer </w:t>
                            </w:r>
                          </w:p>
                          <w:p w:rsidR="00221E17" w:rsidRDefault="00221E17" w:rsidP="00221E17">
                            <w:pPr>
                              <w:rPr>
                                <w:color w:val="FFFFFF" w:themeColor="background1"/>
                                <w:lang w:val="en-IE"/>
                              </w:rPr>
                            </w:pPr>
                            <w:r>
                              <w:rPr>
                                <w:color w:val="FFFFFF" w:themeColor="background1"/>
                                <w:lang w:val="en-IE"/>
                              </w:rPr>
                              <w:t xml:space="preserve">Email </w:t>
                            </w:r>
                            <w:r w:rsidR="007C104C">
                              <w:rPr>
                                <w:color w:val="FFFFFF" w:themeColor="background1"/>
                                <w:lang w:val="en-IE"/>
                              </w:rPr>
                              <w:t>delegates</w:t>
                            </w:r>
                            <w:r>
                              <w:rPr>
                                <w:color w:val="FFFFFF" w:themeColor="background1"/>
                                <w:lang w:val="en-IE"/>
                              </w:rPr>
                              <w:t xml:space="preserve"> car parking arrangements /map to find venue </w:t>
                            </w:r>
                          </w:p>
                          <w:p w:rsidR="00221E17" w:rsidRPr="009E7C66" w:rsidRDefault="00221E17" w:rsidP="00221E17">
                            <w:pPr>
                              <w:rPr>
                                <w:color w:val="FFFFFF" w:themeColor="background1"/>
                              </w:rPr>
                            </w:pPr>
                            <w:r>
                              <w:rPr>
                                <w:color w:val="FFFFFF" w:themeColor="background1"/>
                                <w:lang w:val="en-IE"/>
                              </w:rPr>
                              <w:t xml:space="preserve">Email </w:t>
                            </w:r>
                            <w:r w:rsidR="007C104C">
                              <w:rPr>
                                <w:color w:val="FFFFFF" w:themeColor="background1"/>
                                <w:lang w:val="en-IE"/>
                              </w:rPr>
                              <w:t>delegates</w:t>
                            </w:r>
                            <w:r>
                              <w:rPr>
                                <w:color w:val="FFFFFF" w:themeColor="background1"/>
                                <w:lang w:val="en-IE"/>
                              </w:rPr>
                              <w:t xml:space="preserve"> any pre reading material </w:t>
                            </w:r>
                          </w:p>
                          <w:p w:rsidR="00221E17" w:rsidRPr="00AC6F37" w:rsidRDefault="00221E17" w:rsidP="00221E17">
                            <w:pPr>
                              <w:ind w:left="720"/>
                            </w:pPr>
                            <w:r w:rsidRPr="009E7C66">
                              <w:rPr>
                                <w:color w:val="FFFFFF" w:themeColor="background1"/>
                                <w:lang w:val="en-IE"/>
                              </w:rPr>
                              <w:t>Confirm numbers with catering</w:t>
                            </w:r>
                            <w:r>
                              <w:rPr>
                                <w:color w:val="FFFFFF" w:themeColor="background1"/>
                                <w:lang w:val="en-IE"/>
                              </w:rPr>
                              <w:t>/special dietary requirements</w:t>
                            </w:r>
                          </w:p>
                          <w:p w:rsidR="00AC6F37" w:rsidRPr="00AC6F37" w:rsidRDefault="00AC6F37" w:rsidP="00221E17">
                            <w:pPr>
                              <w:ind w:left="720"/>
                              <w:rPr>
                                <w:lang w:val="en-I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21A1F5" id="Text Box 53" o:spid="_x0000_s1053" type="#_x0000_t202" style="position:absolute;margin-left:81.5pt;margin-top:61.45pt;width:460.75pt;height:197.5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" filled="f" stroked="f">
                <v:textbox>
                  <w:txbxContent>
                    <w:p w:rsidR="00AC6F37" w:rsidRPr="001A393B" w:rsidRDefault="00AC6F37"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If CPD event is endorsed/funded by the IIRRT proceed with plans</w:t>
                      </w:r>
                    </w:p>
                    <w:p w:rsidR="00AC6F37" w:rsidRPr="001A393B" w:rsidRDefault="00AC6F37"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Compile flyers/abstract </w:t>
                      </w:r>
                      <w:del w:id="97" w:author="IIRRT CPD OFFICER" w:date="2017-06-10T20:41:00Z">
                        <w:r w:rsidRPr="001A393B" w:rsidDel="008D594C">
                          <w:rPr>
                            <w:rFonts w:asciiTheme="majorHAnsi" w:eastAsiaTheme="majorEastAsia" w:hAnsiTheme="majorHAnsi" w:cstheme="majorBidi"/>
                            <w:bCs/>
                            <w:sz w:val="22"/>
                            <w:szCs w:val="22"/>
                            <w:lang w:val="en-IE"/>
                          </w:rPr>
                          <w:delText>booklet  using</w:delText>
                        </w:r>
                      </w:del>
                      <w:ins w:id="98" w:author="IIRRT CPD OFFICER" w:date="2017-06-10T20:41:00Z">
                        <w:r w:rsidR="008D594C" w:rsidRPr="001A393B">
                          <w:rPr>
                            <w:rFonts w:asciiTheme="majorHAnsi" w:eastAsiaTheme="majorEastAsia" w:hAnsiTheme="majorHAnsi" w:cstheme="majorBidi"/>
                            <w:bCs/>
                            <w:sz w:val="22"/>
                            <w:szCs w:val="22"/>
                            <w:lang w:val="en-IE"/>
                          </w:rPr>
                          <w:t>booklet using</w:t>
                        </w:r>
                      </w:ins>
                      <w:r w:rsidRPr="001A393B">
                        <w:rPr>
                          <w:rFonts w:asciiTheme="majorHAnsi" w:eastAsiaTheme="majorEastAsia" w:hAnsiTheme="majorHAnsi" w:cstheme="majorBidi"/>
                          <w:bCs/>
                          <w:sz w:val="22"/>
                          <w:szCs w:val="22"/>
                          <w:lang w:val="en-IE"/>
                        </w:rPr>
                        <w:t xml:space="preserve"> IIRRT template/CPD endorsed logo  </w:t>
                      </w:r>
                      <w:hyperlink r:id="rId24" w:history="1">
                        <w:r w:rsidRPr="001A393B">
                          <w:rPr>
                            <w:rStyle w:val="Hyperlink"/>
                            <w:rFonts w:asciiTheme="majorHAnsi" w:eastAsiaTheme="majorEastAsia" w:hAnsiTheme="majorHAnsi" w:cstheme="majorBidi"/>
                            <w:bCs/>
                            <w:color w:val="auto"/>
                            <w:sz w:val="22"/>
                            <w:szCs w:val="22"/>
                            <w:lang w:val="en-IE"/>
                          </w:rPr>
                          <w:t>http://www.iirrt.ie/wp-content/uploads/2012/05/Radiation-Protection-Update_020213_Flier.pdf</w:t>
                        </w:r>
                      </w:hyperlink>
                      <w:r w:rsidRPr="001A393B">
                        <w:rPr>
                          <w:rFonts w:asciiTheme="majorHAnsi" w:eastAsiaTheme="majorEastAsia" w:hAnsiTheme="majorHAnsi" w:cstheme="majorBidi"/>
                          <w:bCs/>
                          <w:sz w:val="22"/>
                          <w:szCs w:val="22"/>
                          <w:lang w:val="en-IE"/>
                        </w:rPr>
                        <w:t xml:space="preserve"> </w:t>
                      </w:r>
                    </w:p>
                    <w:p w:rsidR="00221E17" w:rsidRPr="001A393B" w:rsidRDefault="007C104C"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IIRRT will provide speakers, delegate certificates  of attendance, study day folders and pens (if IIRRT funded event )</w:t>
                      </w:r>
                    </w:p>
                    <w:p w:rsidR="00463410" w:rsidRPr="001A393B" w:rsidRDefault="00463410"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Send flyer to IIRRT CPD Officer for circulation nationally </w:t>
                      </w:r>
                    </w:p>
                    <w:p w:rsidR="00463410" w:rsidRPr="001A393B" w:rsidRDefault="00463410" w:rsidP="00463410">
                      <w:pPr>
                        <w:numPr>
                          <w:ilvl w:val="0"/>
                          <w:numId w:val="3"/>
                        </w:numPr>
                        <w:tabs>
                          <w:tab w:val="num" w:pos="720"/>
                        </w:tabs>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IIRRT will circulate to IIRRT Members IIRRT Facebook page</w:t>
                      </w:r>
                      <w:ins w:id="99" w:author="IIRRT CPD OFFICER" w:date="2017-06-10T20:35:00Z">
                        <w:r w:rsidR="008D594C">
                          <w:rPr>
                            <w:rFonts w:asciiTheme="majorHAnsi" w:eastAsiaTheme="majorEastAsia" w:hAnsiTheme="majorHAnsi" w:cstheme="majorBidi"/>
                            <w:bCs/>
                            <w:sz w:val="22"/>
                            <w:szCs w:val="22"/>
                            <w:lang w:val="en-IE"/>
                          </w:rPr>
                          <w:t>, IIRRT Twitter account</w:t>
                        </w:r>
                      </w:ins>
                      <w:r w:rsidRPr="001A393B">
                        <w:rPr>
                          <w:rFonts w:asciiTheme="majorHAnsi" w:eastAsiaTheme="majorEastAsia" w:hAnsiTheme="majorHAnsi" w:cstheme="majorBidi"/>
                          <w:bCs/>
                          <w:sz w:val="22"/>
                          <w:szCs w:val="22"/>
                          <w:lang w:val="en-IE"/>
                        </w:rPr>
                        <w:t>.</w:t>
                      </w:r>
                    </w:p>
                    <w:p w:rsidR="00463410" w:rsidRPr="001A393B" w:rsidRDefault="008D594C">
                      <w:pPr>
                        <w:ind w:left="360"/>
                        <w:rPr>
                          <w:rFonts w:asciiTheme="majorHAnsi" w:eastAsiaTheme="majorEastAsia" w:hAnsiTheme="majorHAnsi" w:cstheme="majorBidi"/>
                          <w:bCs/>
                          <w:sz w:val="22"/>
                          <w:szCs w:val="22"/>
                          <w:lang w:val="en-IE"/>
                        </w:rPr>
                        <w:pPrChange w:id="100" w:author="IIRRT CPD OFFICER" w:date="2017-06-10T20:35:00Z">
                          <w:pPr>
                            <w:numPr>
                              <w:numId w:val="3"/>
                            </w:numPr>
                            <w:tabs>
                              <w:tab w:val="num" w:pos="720"/>
                            </w:tabs>
                            <w:ind w:left="720" w:hanging="360"/>
                          </w:pPr>
                        </w:pPrChange>
                      </w:pPr>
                      <w:ins w:id="101" w:author="IIRRT CPD OFFICER" w:date="2017-06-10T20:35:00Z">
                        <w:r>
                          <w:rPr>
                            <w:rFonts w:asciiTheme="majorHAnsi" w:eastAsiaTheme="majorEastAsia" w:hAnsiTheme="majorHAnsi" w:cstheme="majorBidi"/>
                            <w:bCs/>
                            <w:sz w:val="22"/>
                            <w:szCs w:val="22"/>
                            <w:lang w:val="en-IE"/>
                          </w:rPr>
                          <w:t xml:space="preserve">       </w:t>
                        </w:r>
                      </w:ins>
                      <w:r w:rsidR="00463410" w:rsidRPr="001A393B">
                        <w:rPr>
                          <w:rFonts w:asciiTheme="majorHAnsi" w:eastAsiaTheme="majorEastAsia" w:hAnsiTheme="majorHAnsi" w:cstheme="majorBidi"/>
                          <w:bCs/>
                          <w:sz w:val="22"/>
                          <w:szCs w:val="22"/>
                          <w:lang w:val="en-IE"/>
                        </w:rPr>
                        <w:t>IIRRT CPD representatives</w:t>
                      </w:r>
                      <w:r w:rsidR="00AD1007" w:rsidRPr="001A393B">
                        <w:rPr>
                          <w:rFonts w:asciiTheme="majorHAnsi" w:eastAsiaTheme="majorEastAsia" w:hAnsiTheme="majorHAnsi" w:cstheme="majorBidi"/>
                          <w:bCs/>
                          <w:sz w:val="22"/>
                          <w:szCs w:val="22"/>
                          <w:lang w:val="en-IE"/>
                        </w:rPr>
                        <w:t>, IIR</w:t>
                      </w:r>
                      <w:r w:rsidR="00463410" w:rsidRPr="001A393B">
                        <w:rPr>
                          <w:rFonts w:asciiTheme="majorHAnsi" w:eastAsiaTheme="majorEastAsia" w:hAnsiTheme="majorHAnsi" w:cstheme="majorBidi"/>
                          <w:bCs/>
                          <w:sz w:val="22"/>
                          <w:szCs w:val="22"/>
                          <w:lang w:val="en-IE"/>
                        </w:rPr>
                        <w:t>RT website.</w:t>
                      </w:r>
                    </w:p>
                    <w:p w:rsidR="00AC6F37" w:rsidRPr="001A393B" w:rsidRDefault="00AC6F37" w:rsidP="00AC6F37">
                      <w:pPr>
                        <w:numPr>
                          <w:ilvl w:val="0"/>
                          <w:numId w:val="3"/>
                        </w:numPr>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Seek </w:t>
                      </w:r>
                      <w:del w:id="102" w:author="IIRRT CPD OFFICER" w:date="2017-06-10T20:41:00Z">
                        <w:r w:rsidRPr="001A393B" w:rsidDel="008D594C">
                          <w:rPr>
                            <w:rFonts w:asciiTheme="majorHAnsi" w:eastAsiaTheme="majorEastAsia" w:hAnsiTheme="majorHAnsi" w:cstheme="majorBidi"/>
                            <w:bCs/>
                            <w:sz w:val="22"/>
                            <w:szCs w:val="22"/>
                            <w:lang w:val="en-IE"/>
                          </w:rPr>
                          <w:delText>abstracts  /</w:delText>
                        </w:r>
                      </w:del>
                      <w:ins w:id="103" w:author="IIRRT CPD OFFICER" w:date="2017-06-10T20:41:00Z">
                        <w:r w:rsidR="008D594C" w:rsidRPr="001A393B">
                          <w:rPr>
                            <w:rFonts w:asciiTheme="majorHAnsi" w:eastAsiaTheme="majorEastAsia" w:hAnsiTheme="majorHAnsi" w:cstheme="majorBidi"/>
                            <w:bCs/>
                            <w:sz w:val="22"/>
                            <w:szCs w:val="22"/>
                            <w:lang w:val="en-IE"/>
                          </w:rPr>
                          <w:t>abstracts /</w:t>
                        </w:r>
                      </w:ins>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speaker biographies</w:t>
                      </w:r>
                    </w:p>
                    <w:p w:rsidR="00AC6F37" w:rsidRPr="001A393B" w:rsidRDefault="00AC6F37" w:rsidP="00463410">
                      <w:pPr>
                        <w:numPr>
                          <w:ilvl w:val="0"/>
                          <w:numId w:val="3"/>
                        </w:numPr>
                        <w:tabs>
                          <w:tab w:val="num" w:pos="720"/>
                        </w:tabs>
                        <w:rPr>
                          <w:rFonts w:asciiTheme="majorHAnsi" w:eastAsiaTheme="majorEastAsia" w:hAnsiTheme="majorHAnsi" w:cstheme="majorBidi"/>
                          <w:bCs/>
                          <w:sz w:val="22"/>
                          <w:szCs w:val="22"/>
                          <w:lang w:val="en-IE"/>
                        </w:rPr>
                      </w:pPr>
                      <w:r w:rsidRPr="001A393B">
                        <w:rPr>
                          <w:rFonts w:asciiTheme="majorHAnsi" w:eastAsiaTheme="majorEastAsia" w:hAnsiTheme="majorHAnsi" w:cstheme="majorBidi"/>
                          <w:bCs/>
                          <w:sz w:val="22"/>
                          <w:szCs w:val="22"/>
                          <w:lang w:val="en-IE"/>
                        </w:rPr>
                        <w:t xml:space="preserve">Prepare information for event booking system/IIRRT </w:t>
                      </w:r>
                      <w:r w:rsidR="00463410" w:rsidRPr="001A393B">
                        <w:rPr>
                          <w:rFonts w:asciiTheme="majorHAnsi" w:eastAsiaTheme="majorEastAsia" w:hAnsiTheme="majorHAnsi" w:cstheme="majorBidi"/>
                          <w:bCs/>
                          <w:sz w:val="22"/>
                          <w:szCs w:val="22"/>
                          <w:lang w:val="en-IE"/>
                        </w:rPr>
                        <w:t xml:space="preserve">website, venue </w:t>
                      </w:r>
                      <w:del w:id="104" w:author="IIRRT CPD OFFICER" w:date="2017-06-10T20:41:00Z">
                        <w:r w:rsidR="00463410" w:rsidRPr="001A393B" w:rsidDel="008D594C">
                          <w:rPr>
                            <w:rFonts w:asciiTheme="majorHAnsi" w:eastAsiaTheme="majorEastAsia" w:hAnsiTheme="majorHAnsi" w:cstheme="majorBidi"/>
                            <w:bCs/>
                            <w:sz w:val="22"/>
                            <w:szCs w:val="22"/>
                            <w:lang w:val="en-IE"/>
                          </w:rPr>
                          <w:delText>capacity ,</w:delText>
                        </w:r>
                      </w:del>
                      <w:ins w:id="105" w:author="IIRRT CPD OFFICER" w:date="2017-06-10T20:41:00Z">
                        <w:r w:rsidR="008D594C" w:rsidRPr="001A393B">
                          <w:rPr>
                            <w:rFonts w:asciiTheme="majorHAnsi" w:eastAsiaTheme="majorEastAsia" w:hAnsiTheme="majorHAnsi" w:cstheme="majorBidi"/>
                            <w:bCs/>
                            <w:sz w:val="22"/>
                            <w:szCs w:val="22"/>
                            <w:lang w:val="en-IE"/>
                          </w:rPr>
                          <w:t>capacity,</w:t>
                        </w:r>
                      </w:ins>
                      <w:r w:rsidR="00463410" w:rsidRPr="001A393B">
                        <w:rPr>
                          <w:rFonts w:asciiTheme="majorHAnsi" w:eastAsiaTheme="majorEastAsia" w:hAnsiTheme="majorHAnsi" w:cstheme="majorBidi"/>
                          <w:bCs/>
                          <w:sz w:val="22"/>
                          <w:szCs w:val="22"/>
                          <w:lang w:val="en-IE"/>
                        </w:rPr>
                        <w:t xml:space="preserve"> car parking, </w:t>
                      </w:r>
                      <w:ins w:id="106" w:author="IIRRT CPD OFFICER" w:date="2017-06-10T20:36:00Z">
                        <w:r w:rsidR="008D594C">
                          <w:rPr>
                            <w:rFonts w:asciiTheme="majorHAnsi" w:eastAsiaTheme="majorEastAsia" w:hAnsiTheme="majorHAnsi" w:cstheme="majorBidi"/>
                            <w:bCs/>
                            <w:sz w:val="22"/>
                            <w:szCs w:val="22"/>
                            <w:lang w:val="en-IE"/>
                          </w:rPr>
                          <w:t>site maps</w:t>
                        </w:r>
                      </w:ins>
                      <w:del w:id="107" w:author="IIRRT CPD OFFICER" w:date="2017-06-10T20:36:00Z">
                        <w:r w:rsidR="00463410" w:rsidRPr="001A393B" w:rsidDel="008D594C">
                          <w:rPr>
                            <w:rFonts w:asciiTheme="majorHAnsi" w:eastAsiaTheme="majorEastAsia" w:hAnsiTheme="majorHAnsi" w:cstheme="majorBidi"/>
                            <w:bCs/>
                            <w:sz w:val="22"/>
                            <w:szCs w:val="22"/>
                            <w:lang w:val="en-IE"/>
                          </w:rPr>
                          <w:delText xml:space="preserve">maps to find venue </w:delText>
                        </w:r>
                      </w:del>
                    </w:p>
                    <w:p w:rsidR="00221E17" w:rsidRPr="00460720" w:rsidRDefault="00AC6F37" w:rsidP="00221E17">
                      <w:pPr>
                        <w:numPr>
                          <w:ilvl w:val="0"/>
                          <w:numId w:val="3"/>
                        </w:numPr>
                        <w:tabs>
                          <w:tab w:val="num" w:pos="720"/>
                        </w:tabs>
                        <w:rPr>
                          <w:rStyle w:val="Hyperlink"/>
                          <w:rFonts w:asciiTheme="majorHAnsi" w:eastAsiaTheme="majorEastAsia" w:hAnsiTheme="majorHAnsi" w:cstheme="majorBidi"/>
                          <w:bCs/>
                          <w:color w:val="auto"/>
                          <w:sz w:val="22"/>
                          <w:szCs w:val="22"/>
                          <w:u w:val="none"/>
                          <w:lang w:val="en-IE"/>
                        </w:rPr>
                      </w:pPr>
                      <w:r w:rsidRPr="001A393B">
                        <w:rPr>
                          <w:rFonts w:asciiTheme="majorHAnsi" w:eastAsiaTheme="majorEastAsia" w:hAnsiTheme="majorHAnsi" w:cstheme="majorBidi"/>
                          <w:bCs/>
                          <w:sz w:val="22"/>
                          <w:szCs w:val="22"/>
                          <w:lang w:val="en-IE"/>
                        </w:rPr>
                        <w:t>Confirm catering</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venue</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w:t>
                      </w:r>
                      <w:r w:rsidR="00460720">
                        <w:rPr>
                          <w:rFonts w:asciiTheme="majorHAnsi" w:eastAsiaTheme="majorEastAsia" w:hAnsiTheme="majorHAnsi" w:cstheme="majorBidi"/>
                          <w:bCs/>
                          <w:sz w:val="22"/>
                          <w:szCs w:val="22"/>
                          <w:lang w:val="en-IE"/>
                        </w:rPr>
                        <w:t xml:space="preserve"> </w:t>
                      </w:r>
                      <w:r w:rsidRPr="001A393B">
                        <w:rPr>
                          <w:rFonts w:asciiTheme="majorHAnsi" w:eastAsiaTheme="majorEastAsia" w:hAnsiTheme="majorHAnsi" w:cstheme="majorBidi"/>
                          <w:bCs/>
                          <w:sz w:val="22"/>
                          <w:szCs w:val="22"/>
                          <w:lang w:val="en-IE"/>
                        </w:rPr>
                        <w:t>speakers for</w:t>
                      </w:r>
                      <w:r w:rsidR="00463410" w:rsidRPr="001A393B">
                        <w:rPr>
                          <w:rFonts w:asciiTheme="majorHAnsi" w:eastAsiaTheme="majorEastAsia" w:hAnsiTheme="majorHAnsi" w:cstheme="majorBidi"/>
                          <w:bCs/>
                          <w:sz w:val="22"/>
                          <w:szCs w:val="22"/>
                          <w:lang w:val="en-IE"/>
                        </w:rPr>
                        <w:t xml:space="preserve"> </w:t>
                      </w:r>
                      <w:del w:id="108" w:author="IIRRT CPD OFFICER" w:date="2017-06-10T20:41:00Z">
                        <w:r w:rsidR="00463410" w:rsidRPr="001A393B" w:rsidDel="00A615C0">
                          <w:rPr>
                            <w:rFonts w:asciiTheme="majorHAnsi" w:eastAsiaTheme="majorEastAsia" w:hAnsiTheme="majorHAnsi" w:cstheme="majorBidi"/>
                            <w:bCs/>
                            <w:sz w:val="22"/>
                            <w:szCs w:val="22"/>
                            <w:lang w:val="en-IE"/>
                          </w:rPr>
                          <w:delText xml:space="preserve">the </w:delText>
                        </w:r>
                        <w:r w:rsidRPr="001A393B" w:rsidDel="00A615C0">
                          <w:rPr>
                            <w:rFonts w:asciiTheme="majorHAnsi" w:eastAsiaTheme="majorEastAsia" w:hAnsiTheme="majorHAnsi" w:cstheme="majorBidi"/>
                            <w:bCs/>
                            <w:sz w:val="22"/>
                            <w:szCs w:val="22"/>
                            <w:lang w:val="en-IE"/>
                          </w:rPr>
                          <w:delText xml:space="preserve"> date</w:delText>
                        </w:r>
                        <w:r w:rsidR="00221E17" w:rsidRPr="00460720" w:rsidDel="00A615C0">
                          <w:rPr>
                            <w:rStyle w:val="Hyperlink"/>
                            <w:color w:val="FFFFFF" w:themeColor="background1"/>
                          </w:rPr>
                          <w:delText>BEFORE</w:delText>
                        </w:r>
                      </w:del>
                      <w:ins w:id="109" w:author="IIRRT CPD OFFICER" w:date="2017-06-10T20:41:00Z">
                        <w:r w:rsidR="00591721">
                          <w:rPr>
                            <w:rFonts w:asciiTheme="majorHAnsi" w:eastAsiaTheme="majorEastAsia" w:hAnsiTheme="majorHAnsi" w:cstheme="majorBidi"/>
                            <w:bCs/>
                            <w:sz w:val="22"/>
                            <w:szCs w:val="22"/>
                            <w:lang w:val="en-IE"/>
                          </w:rPr>
                          <w:t>the date</w:t>
                        </w:r>
                      </w:ins>
                      <w:r w:rsidR="00221E17" w:rsidRPr="00460720">
                        <w:rPr>
                          <w:rStyle w:val="Hyperlink"/>
                          <w:color w:val="FFFFFF" w:themeColor="background1"/>
                        </w:rPr>
                        <w:t xml:space="preserve"> </w:t>
                      </w:r>
                    </w:p>
                    <w:p w:rsidR="00221E17" w:rsidRPr="006043C9" w:rsidRDefault="00221E17" w:rsidP="00221E17">
                      <w:pPr>
                        <w:pStyle w:val="Heading2"/>
                        <w:rPr>
                          <w:rStyle w:val="Hyperlink"/>
                          <w:b w:val="0"/>
                          <w:color w:val="FFFFFF" w:themeColor="background1"/>
                        </w:rPr>
                      </w:pPr>
                      <w:r>
                        <w:rPr>
                          <w:rStyle w:val="Hyperlink"/>
                          <w:b w:val="0"/>
                          <w:color w:val="FFFFFF" w:themeColor="background1"/>
                        </w:rPr>
                        <w:t xml:space="preserve">Request IIRRT Certs </w:t>
                      </w:r>
                      <w:r w:rsidR="007C104C">
                        <w:rPr>
                          <w:rStyle w:val="Hyperlink"/>
                          <w:b w:val="0"/>
                          <w:color w:val="FFFFFF" w:themeColor="background1"/>
                        </w:rPr>
                        <w:t xml:space="preserve">of </w:t>
                      </w:r>
                      <w:r w:rsidR="007C104C" w:rsidRPr="006043C9">
                        <w:rPr>
                          <w:rStyle w:val="Hyperlink"/>
                          <w:b w:val="0"/>
                          <w:color w:val="FFFFFF" w:themeColor="background1"/>
                        </w:rPr>
                        <w:t>attendance</w:t>
                      </w:r>
                      <w:r w:rsidRPr="006043C9">
                        <w:rPr>
                          <w:rStyle w:val="Hyperlink"/>
                          <w:b w:val="0"/>
                          <w:color w:val="FFFFFF" w:themeColor="background1"/>
                        </w:rPr>
                        <w:t xml:space="preserve"> and pres</w:t>
                      </w:r>
                      <w:r>
                        <w:rPr>
                          <w:rStyle w:val="Hyperlink"/>
                          <w:b w:val="0"/>
                          <w:color w:val="FFFFFF" w:themeColor="background1"/>
                        </w:rPr>
                        <w:t>e</w:t>
                      </w:r>
                      <w:r w:rsidRPr="006043C9">
                        <w:rPr>
                          <w:rStyle w:val="Hyperlink"/>
                          <w:b w:val="0"/>
                          <w:color w:val="FFFFFF" w:themeColor="background1"/>
                        </w:rPr>
                        <w:t>nters certs</w:t>
                      </w:r>
                    </w:p>
                    <w:p w:rsidR="00221E17" w:rsidRPr="006043C9" w:rsidRDefault="007C104C" w:rsidP="00221E17">
                      <w:pPr>
                        <w:pStyle w:val="Heading2"/>
                        <w:rPr>
                          <w:rStyle w:val="Hyperlink"/>
                          <w:b w:val="0"/>
                          <w:color w:val="FFFFFF" w:themeColor="background1"/>
                        </w:rPr>
                      </w:pPr>
                      <w:r w:rsidRPr="006043C9">
                        <w:rPr>
                          <w:rStyle w:val="Hyperlink"/>
                          <w:b w:val="0"/>
                          <w:color w:val="FFFFFF" w:themeColor="background1"/>
                        </w:rPr>
                        <w:t>Organize</w:t>
                      </w:r>
                      <w:r w:rsidR="00221E17" w:rsidRPr="006043C9">
                        <w:rPr>
                          <w:rStyle w:val="Hyperlink"/>
                          <w:b w:val="0"/>
                          <w:color w:val="FFFFFF" w:themeColor="background1"/>
                        </w:rPr>
                        <w:t xml:space="preserve"> speakers gifts (maximum of 15 euros per gift)</w:t>
                      </w:r>
                    </w:p>
                    <w:p w:rsidR="00221E17" w:rsidRPr="006043C9" w:rsidRDefault="007C104C" w:rsidP="00221E17">
                      <w:pPr>
                        <w:pStyle w:val="Heading2"/>
                        <w:rPr>
                          <w:rStyle w:val="Hyperlink"/>
                          <w:b w:val="0"/>
                          <w:color w:val="FFFFFF" w:themeColor="background1"/>
                        </w:rPr>
                      </w:pPr>
                      <w:r>
                        <w:rPr>
                          <w:rStyle w:val="Hyperlink"/>
                          <w:b w:val="0"/>
                          <w:color w:val="FFFFFF" w:themeColor="background1"/>
                        </w:rPr>
                        <w:t xml:space="preserve">Request </w:t>
                      </w:r>
                      <w:r w:rsidRPr="006043C9">
                        <w:rPr>
                          <w:rStyle w:val="Hyperlink"/>
                          <w:b w:val="0"/>
                          <w:color w:val="FFFFFF" w:themeColor="background1"/>
                        </w:rPr>
                        <w:t>presentations</w:t>
                      </w:r>
                      <w:r w:rsidR="00221E17" w:rsidRPr="006043C9">
                        <w:rPr>
                          <w:rStyle w:val="Hyperlink"/>
                          <w:b w:val="0"/>
                          <w:color w:val="FFFFFF" w:themeColor="background1"/>
                        </w:rPr>
                        <w:t xml:space="preserve"> to be sent to your email address one week before the </w:t>
                      </w:r>
                      <w:r w:rsidRPr="006043C9">
                        <w:rPr>
                          <w:rStyle w:val="Hyperlink"/>
                          <w:b w:val="0"/>
                          <w:color w:val="FFFFFF" w:themeColor="background1"/>
                        </w:rPr>
                        <w:t>event.</w:t>
                      </w:r>
                      <w:r w:rsidR="00221E17" w:rsidRPr="006043C9">
                        <w:rPr>
                          <w:rStyle w:val="Hyperlink"/>
                          <w:b w:val="0"/>
                          <w:color w:val="FFFFFF" w:themeColor="background1"/>
                        </w:rPr>
                        <w:t xml:space="preserve"> ensure you insert deadline in this </w:t>
                      </w:r>
                      <w:r w:rsidRPr="006043C9">
                        <w:rPr>
                          <w:rStyle w:val="Hyperlink"/>
                          <w:b w:val="0"/>
                          <w:color w:val="FFFFFF" w:themeColor="background1"/>
                        </w:rPr>
                        <w:t>email</w:t>
                      </w:r>
                    </w:p>
                    <w:p w:rsidR="00221E17" w:rsidRDefault="00221E17" w:rsidP="00221E17">
                      <w:pPr>
                        <w:pStyle w:val="Heading2"/>
                        <w:rPr>
                          <w:b w:val="0"/>
                        </w:rPr>
                      </w:pPr>
                      <w:r w:rsidRPr="006043C9">
                        <w:rPr>
                          <w:rStyle w:val="Hyperlink"/>
                          <w:b w:val="0"/>
                          <w:color w:val="FFFFFF" w:themeColor="background1"/>
                        </w:rPr>
                        <w:t>C</w:t>
                      </w:r>
                      <w:r>
                        <w:rPr>
                          <w:rStyle w:val="Hyperlink"/>
                          <w:b w:val="0"/>
                          <w:color w:val="FFFFFF" w:themeColor="background1"/>
                        </w:rPr>
                        <w:t>heck if there is any pre-</w:t>
                      </w:r>
                      <w:r w:rsidR="007C104C">
                        <w:rPr>
                          <w:rStyle w:val="Hyperlink"/>
                          <w:b w:val="0"/>
                          <w:color w:val="FFFFFF" w:themeColor="background1"/>
                        </w:rPr>
                        <w:t xml:space="preserve">reading </w:t>
                      </w:r>
                      <w:r w:rsidR="007C104C" w:rsidRPr="006043C9">
                        <w:rPr>
                          <w:rStyle w:val="Hyperlink"/>
                          <w:b w:val="0"/>
                          <w:color w:val="FFFFFF" w:themeColor="background1"/>
                        </w:rPr>
                        <w:t>materials</w:t>
                      </w:r>
                      <w:r w:rsidRPr="006043C9">
                        <w:rPr>
                          <w:rStyle w:val="Hyperlink"/>
                          <w:b w:val="0"/>
                          <w:color w:val="FFFFFF" w:themeColor="background1"/>
                        </w:rPr>
                        <w:t xml:space="preserve"> to be sent to </w:t>
                      </w:r>
                      <w:r w:rsidR="007C104C" w:rsidRPr="006043C9">
                        <w:rPr>
                          <w:rStyle w:val="Hyperlink"/>
                          <w:b w:val="0"/>
                          <w:color w:val="FFFFFF" w:themeColor="background1"/>
                        </w:rPr>
                        <w:t>delegates</w:t>
                      </w:r>
                    </w:p>
                    <w:p w:rsidR="00221E17" w:rsidRPr="001D3E4D" w:rsidRDefault="00221E17" w:rsidP="00221E17">
                      <w:pPr>
                        <w:pStyle w:val="Heading2"/>
                        <w:rPr>
                          <w:b w:val="0"/>
                        </w:rPr>
                      </w:pPr>
                    </w:p>
                    <w:p w:rsidR="00221E17" w:rsidRPr="001D3E4D" w:rsidRDefault="00221E17" w:rsidP="00221E17">
                      <w:pPr>
                        <w:rPr>
                          <w:b/>
                          <w:bCs/>
                          <w:color w:val="FFFFFF" w:themeColor="background1"/>
                          <w:lang w:val="en-IE"/>
                        </w:rPr>
                      </w:pPr>
                      <w:r w:rsidRPr="001D3E4D">
                        <w:rPr>
                          <w:b/>
                          <w:bCs/>
                          <w:color w:val="FFFFFF" w:themeColor="background1"/>
                          <w:lang w:val="en-IE"/>
                        </w:rPr>
                        <w:t>ONE WEEK BEFORE</w:t>
                      </w:r>
                    </w:p>
                    <w:p w:rsidR="00221E17" w:rsidRDefault="00221E17" w:rsidP="00221E17">
                      <w:pPr>
                        <w:rPr>
                          <w:color w:val="FFFFFF" w:themeColor="background1"/>
                          <w:lang w:val="en-IE"/>
                        </w:rPr>
                      </w:pPr>
                      <w:r>
                        <w:rPr>
                          <w:color w:val="FFFFFF" w:themeColor="background1"/>
                          <w:lang w:val="en-IE"/>
                        </w:rPr>
                        <w:t xml:space="preserve">Acquire final registration list/certs </w:t>
                      </w:r>
                      <w:r w:rsidR="007C104C">
                        <w:rPr>
                          <w:color w:val="FFFFFF" w:themeColor="background1"/>
                          <w:lang w:val="en-IE"/>
                        </w:rPr>
                        <w:t>of</w:t>
                      </w:r>
                      <w:r>
                        <w:rPr>
                          <w:color w:val="FFFFFF" w:themeColor="background1"/>
                          <w:lang w:val="en-IE"/>
                        </w:rPr>
                        <w:t xml:space="preserve"> attendance / speakers certs from IIRRT CPD Officer </w:t>
                      </w:r>
                    </w:p>
                    <w:p w:rsidR="00221E17" w:rsidRDefault="00221E17" w:rsidP="00221E17">
                      <w:pPr>
                        <w:rPr>
                          <w:color w:val="FFFFFF" w:themeColor="background1"/>
                          <w:lang w:val="en-IE"/>
                        </w:rPr>
                      </w:pPr>
                      <w:r>
                        <w:rPr>
                          <w:color w:val="FFFFFF" w:themeColor="background1"/>
                          <w:lang w:val="en-IE"/>
                        </w:rPr>
                        <w:t xml:space="preserve">Email </w:t>
                      </w:r>
                      <w:r w:rsidR="007C104C">
                        <w:rPr>
                          <w:color w:val="FFFFFF" w:themeColor="background1"/>
                          <w:lang w:val="en-IE"/>
                        </w:rPr>
                        <w:t>delegates</w:t>
                      </w:r>
                      <w:r>
                        <w:rPr>
                          <w:color w:val="FFFFFF" w:themeColor="background1"/>
                          <w:lang w:val="en-IE"/>
                        </w:rPr>
                        <w:t xml:space="preserve"> car parking arrangements /map to find venue </w:t>
                      </w:r>
                    </w:p>
                    <w:p w:rsidR="00221E17" w:rsidRPr="009E7C66" w:rsidRDefault="00221E17" w:rsidP="00221E17">
                      <w:pPr>
                        <w:rPr>
                          <w:color w:val="FFFFFF" w:themeColor="background1"/>
                        </w:rPr>
                      </w:pPr>
                      <w:r>
                        <w:rPr>
                          <w:color w:val="FFFFFF" w:themeColor="background1"/>
                          <w:lang w:val="en-IE"/>
                        </w:rPr>
                        <w:t xml:space="preserve">Email </w:t>
                      </w:r>
                      <w:r w:rsidR="007C104C">
                        <w:rPr>
                          <w:color w:val="FFFFFF" w:themeColor="background1"/>
                          <w:lang w:val="en-IE"/>
                        </w:rPr>
                        <w:t>delegates</w:t>
                      </w:r>
                      <w:r>
                        <w:rPr>
                          <w:color w:val="FFFFFF" w:themeColor="background1"/>
                          <w:lang w:val="en-IE"/>
                        </w:rPr>
                        <w:t xml:space="preserve"> any pre reading material </w:t>
                      </w:r>
                    </w:p>
                    <w:p w:rsidR="00221E17" w:rsidRPr="00AC6F37" w:rsidRDefault="00221E17" w:rsidP="00221E17">
                      <w:pPr>
                        <w:ind w:left="720"/>
                      </w:pPr>
                      <w:r w:rsidRPr="009E7C66">
                        <w:rPr>
                          <w:color w:val="FFFFFF" w:themeColor="background1"/>
                          <w:lang w:val="en-IE"/>
                        </w:rPr>
                        <w:t>Confirm numbers with catering</w:t>
                      </w:r>
                      <w:r>
                        <w:rPr>
                          <w:color w:val="FFFFFF" w:themeColor="background1"/>
                          <w:lang w:val="en-IE"/>
                        </w:rPr>
                        <w:t>/special dietary requirements</w:t>
                      </w:r>
                    </w:p>
                    <w:p w:rsidR="00AC6F37" w:rsidRPr="00AC6F37" w:rsidRDefault="00AC6F37" w:rsidP="00221E17">
                      <w:pPr>
                        <w:ind w:left="720"/>
                        <w:rPr>
                          <w:lang w:val="en-IE"/>
                        </w:rPr>
                      </w:pPr>
                    </w:p>
                  </w:txbxContent>
                </v:textbox>
                <w10:wrap type="through" anchorx="page" anchory="page"/>
              </v:shape>
            </w:pict>
          </mc:Fallback>
        </mc:AlternateContent>
      </w:r>
      <w:r w:rsidR="0061251B">
        <w:rPr>
          <w:noProof/>
        </w:rPr>
        <mc:AlternateContent>
          <mc:Choice Requires="wps">
            <w:drawing>
              <wp:anchor distT="0" distB="0" distL="114300" distR="114300" simplePos="0" relativeHeight="251654144" behindDoc="0" locked="0" layoutInCell="1" allowOverlap="1" wp14:anchorId="5C489854" wp14:editId="6808A940">
                <wp:simplePos x="0" y="0"/>
                <wp:positionH relativeFrom="page">
                  <wp:posOffset>1127125</wp:posOffset>
                </wp:positionH>
                <wp:positionV relativeFrom="page">
                  <wp:posOffset>3662045</wp:posOffset>
                </wp:positionV>
                <wp:extent cx="5759450" cy="1841500"/>
                <wp:effectExtent l="0" t="0" r="0" b="12700"/>
                <wp:wrapThrough wrapText="bothSides">
                  <wp:wrapPolygon edited="0">
                    <wp:start x="95" y="0"/>
                    <wp:lineTo x="95" y="21451"/>
                    <wp:lineTo x="21433" y="21451"/>
                    <wp:lineTo x="21433" y="0"/>
                    <wp:lineTo x="95" y="0"/>
                  </wp:wrapPolygon>
                </wp:wrapThrough>
                <wp:docPr id="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8415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AC6F37" w:rsidRPr="001A393B" w:rsidRDefault="00AC6F37" w:rsidP="00AC6F37">
                            <w:pPr>
                              <w:ind w:firstLine="720"/>
                              <w:rPr>
                                <w:rFonts w:asciiTheme="majorHAnsi" w:eastAsiaTheme="majorEastAsia" w:hAnsiTheme="majorHAnsi" w:cstheme="majorBidi"/>
                                <w:b/>
                                <w:bCs/>
                                <w:sz w:val="22"/>
                                <w:szCs w:val="22"/>
                                <w:lang w:val="en-IE"/>
                              </w:rPr>
                            </w:pPr>
                            <w:r w:rsidRPr="001A393B">
                              <w:rPr>
                                <w:rFonts w:asciiTheme="majorHAnsi" w:eastAsiaTheme="majorEastAsia" w:hAnsiTheme="majorHAnsi" w:cstheme="majorBidi"/>
                                <w:b/>
                                <w:bCs/>
                                <w:sz w:val="22"/>
                                <w:szCs w:val="22"/>
                                <w:lang w:val="en-IE"/>
                              </w:rPr>
                              <w:t>Event Checklist</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Bookings open on IIRRT  event management system</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 xml:space="preserve">IIRRT study day </w:t>
                            </w:r>
                            <w:r w:rsidR="00221E17" w:rsidRPr="001A393B">
                              <w:rPr>
                                <w:rFonts w:asciiTheme="majorHAnsi" w:hAnsiTheme="majorHAnsi"/>
                                <w:sz w:val="22"/>
                                <w:szCs w:val="22"/>
                                <w:lang w:val="en-IE"/>
                              </w:rPr>
                              <w:t>fly</w:t>
                            </w:r>
                            <w:r w:rsidRPr="001A393B">
                              <w:rPr>
                                <w:rFonts w:asciiTheme="majorHAnsi" w:hAnsiTheme="majorHAnsi"/>
                                <w:sz w:val="22"/>
                                <w:szCs w:val="22"/>
                                <w:lang w:val="en-IE"/>
                              </w:rPr>
                              <w:t>er sent to targeted depts.</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 xml:space="preserve">Abstract booklet prepared </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Certs with IIRRT/CPD endorsed logos</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Evaluation sheets</w:t>
                            </w:r>
                            <w:r w:rsidR="00221E17" w:rsidRPr="001A393B">
                              <w:rPr>
                                <w:rFonts w:asciiTheme="majorHAnsi" w:hAnsiTheme="majorHAnsi"/>
                                <w:sz w:val="22"/>
                                <w:szCs w:val="22"/>
                                <w:lang w:val="en-IE"/>
                              </w:rPr>
                              <w:t xml:space="preserve"> prepared </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IIRRT Study day folders/pens</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Catering menus confirmed</w:t>
                            </w:r>
                          </w:p>
                          <w:p w:rsidR="00AC6F37" w:rsidRPr="001A393B" w:rsidRDefault="000304EB" w:rsidP="00AC6F37">
                            <w:pPr>
                              <w:numPr>
                                <w:ilvl w:val="0"/>
                                <w:numId w:val="4"/>
                              </w:numPr>
                              <w:rPr>
                                <w:rFonts w:asciiTheme="majorHAnsi" w:hAnsiTheme="majorHAnsi"/>
                                <w:sz w:val="22"/>
                                <w:szCs w:val="22"/>
                              </w:rPr>
                            </w:pPr>
                            <w:r w:rsidRPr="001A393B">
                              <w:rPr>
                                <w:rFonts w:asciiTheme="majorHAnsi" w:hAnsiTheme="majorHAnsi"/>
                                <w:sz w:val="22"/>
                                <w:szCs w:val="22"/>
                                <w:lang w:val="en-IE"/>
                              </w:rPr>
                              <w:t>Registration</w:t>
                            </w:r>
                            <w:r w:rsidR="00AC6F37" w:rsidRPr="001A393B">
                              <w:rPr>
                                <w:rFonts w:asciiTheme="majorHAnsi" w:hAnsiTheme="majorHAnsi"/>
                                <w:sz w:val="22"/>
                                <w:szCs w:val="22"/>
                                <w:lang w:val="en-IE"/>
                              </w:rPr>
                              <w:t xml:space="preserve"> </w:t>
                            </w:r>
                            <w:r w:rsidRPr="001A393B">
                              <w:rPr>
                                <w:rFonts w:asciiTheme="majorHAnsi" w:hAnsiTheme="majorHAnsi"/>
                                <w:sz w:val="22"/>
                                <w:szCs w:val="22"/>
                                <w:lang w:val="en-IE"/>
                              </w:rPr>
                              <w:t>list</w:t>
                            </w:r>
                            <w:r w:rsidR="00AC6F37" w:rsidRPr="001A393B">
                              <w:rPr>
                                <w:rFonts w:asciiTheme="majorHAnsi" w:hAnsiTheme="majorHAnsi"/>
                                <w:sz w:val="22"/>
                                <w:szCs w:val="22"/>
                                <w:lang w:val="en-IE"/>
                              </w:rPr>
                              <w:t xml:space="preserve">  and registration desk </w:t>
                            </w:r>
                            <w:r w:rsidRPr="001A393B">
                              <w:rPr>
                                <w:rFonts w:asciiTheme="majorHAnsi" w:hAnsiTheme="majorHAnsi"/>
                                <w:sz w:val="22"/>
                                <w:szCs w:val="22"/>
                                <w:lang w:val="en-IE"/>
                              </w:rPr>
                              <w:t>prepared</w:t>
                            </w:r>
                          </w:p>
                          <w:p w:rsidR="00221E17" w:rsidRPr="001A393B" w:rsidRDefault="00221E17" w:rsidP="00AC6F37">
                            <w:pPr>
                              <w:numPr>
                                <w:ilvl w:val="0"/>
                                <w:numId w:val="4"/>
                              </w:numPr>
                              <w:rPr>
                                <w:rFonts w:asciiTheme="majorHAnsi" w:hAnsiTheme="majorHAnsi"/>
                                <w:sz w:val="22"/>
                                <w:szCs w:val="22"/>
                              </w:rPr>
                            </w:pPr>
                            <w:r w:rsidRPr="001A393B">
                              <w:rPr>
                                <w:rFonts w:asciiTheme="majorHAnsi" w:hAnsiTheme="majorHAnsi"/>
                                <w:sz w:val="22"/>
                                <w:szCs w:val="22"/>
                                <w:lang w:val="en-IE"/>
                              </w:rPr>
                              <w:t>Downloaded expense sheets from IIRRT website for all expenses.</w:t>
                            </w:r>
                          </w:p>
                          <w:p w:rsidR="00AC6F37" w:rsidRPr="00293881" w:rsidRDefault="00AC6F37" w:rsidP="00AC6F37">
                            <w:pPr>
                              <w:ind w:firstLine="720"/>
                              <w:rPr>
                                <w:rFonts w:asciiTheme="majorHAnsi" w:hAnsiTheme="majorHAnsi"/>
                                <w:color w:val="1F497D" w:themeColor="text2"/>
                                <w:lang w:val="en-I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489854" id="Text Box 56" o:spid="_x0000_s1054" type="#_x0000_t202" style="position:absolute;margin-left:88.75pt;margin-top:288.35pt;width:453.5pt;height:14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" filled="f" stroked="f">
                <v:textbox>
                  <w:txbxContent>
                    <w:p w:rsidR="00AC6F37" w:rsidRPr="001A393B" w:rsidRDefault="00AC6F37" w:rsidP="00AC6F37">
                      <w:pPr>
                        <w:ind w:firstLine="720"/>
                        <w:rPr>
                          <w:rFonts w:asciiTheme="majorHAnsi" w:eastAsiaTheme="majorEastAsia" w:hAnsiTheme="majorHAnsi" w:cstheme="majorBidi"/>
                          <w:b/>
                          <w:bCs/>
                          <w:sz w:val="22"/>
                          <w:szCs w:val="22"/>
                          <w:lang w:val="en-IE"/>
                        </w:rPr>
                      </w:pPr>
                      <w:r w:rsidRPr="001A393B">
                        <w:rPr>
                          <w:rFonts w:asciiTheme="majorHAnsi" w:eastAsiaTheme="majorEastAsia" w:hAnsiTheme="majorHAnsi" w:cstheme="majorBidi"/>
                          <w:b/>
                          <w:bCs/>
                          <w:sz w:val="22"/>
                          <w:szCs w:val="22"/>
                          <w:lang w:val="en-IE"/>
                        </w:rPr>
                        <w:t>Event Checklist</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Bookings open on IIRRT  event management system</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 xml:space="preserve">IIRRT study day </w:t>
                      </w:r>
                      <w:r w:rsidR="00221E17" w:rsidRPr="001A393B">
                        <w:rPr>
                          <w:rFonts w:asciiTheme="majorHAnsi" w:hAnsiTheme="majorHAnsi"/>
                          <w:sz w:val="22"/>
                          <w:szCs w:val="22"/>
                          <w:lang w:val="en-IE"/>
                        </w:rPr>
                        <w:t>fly</w:t>
                      </w:r>
                      <w:r w:rsidRPr="001A393B">
                        <w:rPr>
                          <w:rFonts w:asciiTheme="majorHAnsi" w:hAnsiTheme="majorHAnsi"/>
                          <w:sz w:val="22"/>
                          <w:szCs w:val="22"/>
                          <w:lang w:val="en-IE"/>
                        </w:rPr>
                        <w:t>er sent to targeted depts.</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 xml:space="preserve">Abstract booklet prepared </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Certs with IIRRT/CPD endorsed logos</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Evaluation sheets</w:t>
                      </w:r>
                      <w:r w:rsidR="00221E17" w:rsidRPr="001A393B">
                        <w:rPr>
                          <w:rFonts w:asciiTheme="majorHAnsi" w:hAnsiTheme="majorHAnsi"/>
                          <w:sz w:val="22"/>
                          <w:szCs w:val="22"/>
                          <w:lang w:val="en-IE"/>
                        </w:rPr>
                        <w:t xml:space="preserve"> prepared </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IIRRT Study day folders/pens</w:t>
                      </w:r>
                    </w:p>
                    <w:p w:rsidR="00AC6F37" w:rsidRPr="001A393B" w:rsidRDefault="00AC6F37" w:rsidP="00AC6F37">
                      <w:pPr>
                        <w:numPr>
                          <w:ilvl w:val="0"/>
                          <w:numId w:val="4"/>
                        </w:numPr>
                        <w:rPr>
                          <w:rFonts w:asciiTheme="majorHAnsi" w:hAnsiTheme="majorHAnsi"/>
                          <w:sz w:val="22"/>
                          <w:szCs w:val="22"/>
                        </w:rPr>
                      </w:pPr>
                      <w:r w:rsidRPr="001A393B">
                        <w:rPr>
                          <w:rFonts w:asciiTheme="majorHAnsi" w:hAnsiTheme="majorHAnsi"/>
                          <w:sz w:val="22"/>
                          <w:szCs w:val="22"/>
                          <w:lang w:val="en-IE"/>
                        </w:rPr>
                        <w:t>Catering menus confirmed</w:t>
                      </w:r>
                    </w:p>
                    <w:p w:rsidR="00AC6F37" w:rsidRPr="001A393B" w:rsidRDefault="000304EB" w:rsidP="00AC6F37">
                      <w:pPr>
                        <w:numPr>
                          <w:ilvl w:val="0"/>
                          <w:numId w:val="4"/>
                        </w:numPr>
                        <w:rPr>
                          <w:rFonts w:asciiTheme="majorHAnsi" w:hAnsiTheme="majorHAnsi"/>
                          <w:sz w:val="22"/>
                          <w:szCs w:val="22"/>
                        </w:rPr>
                      </w:pPr>
                      <w:r w:rsidRPr="001A393B">
                        <w:rPr>
                          <w:rFonts w:asciiTheme="majorHAnsi" w:hAnsiTheme="majorHAnsi"/>
                          <w:sz w:val="22"/>
                          <w:szCs w:val="22"/>
                          <w:lang w:val="en-IE"/>
                        </w:rPr>
                        <w:t>Registration</w:t>
                      </w:r>
                      <w:r w:rsidR="00AC6F37" w:rsidRPr="001A393B">
                        <w:rPr>
                          <w:rFonts w:asciiTheme="majorHAnsi" w:hAnsiTheme="majorHAnsi"/>
                          <w:sz w:val="22"/>
                          <w:szCs w:val="22"/>
                          <w:lang w:val="en-IE"/>
                        </w:rPr>
                        <w:t xml:space="preserve"> </w:t>
                      </w:r>
                      <w:r w:rsidRPr="001A393B">
                        <w:rPr>
                          <w:rFonts w:asciiTheme="majorHAnsi" w:hAnsiTheme="majorHAnsi"/>
                          <w:sz w:val="22"/>
                          <w:szCs w:val="22"/>
                          <w:lang w:val="en-IE"/>
                        </w:rPr>
                        <w:t>list</w:t>
                      </w:r>
                      <w:r w:rsidR="00AC6F37" w:rsidRPr="001A393B">
                        <w:rPr>
                          <w:rFonts w:asciiTheme="majorHAnsi" w:hAnsiTheme="majorHAnsi"/>
                          <w:sz w:val="22"/>
                          <w:szCs w:val="22"/>
                          <w:lang w:val="en-IE"/>
                        </w:rPr>
                        <w:t xml:space="preserve">  and registration desk </w:t>
                      </w:r>
                      <w:r w:rsidRPr="001A393B">
                        <w:rPr>
                          <w:rFonts w:asciiTheme="majorHAnsi" w:hAnsiTheme="majorHAnsi"/>
                          <w:sz w:val="22"/>
                          <w:szCs w:val="22"/>
                          <w:lang w:val="en-IE"/>
                        </w:rPr>
                        <w:t>prepared</w:t>
                      </w:r>
                    </w:p>
                    <w:p w:rsidR="00221E17" w:rsidRPr="001A393B" w:rsidRDefault="00221E17" w:rsidP="00AC6F37">
                      <w:pPr>
                        <w:numPr>
                          <w:ilvl w:val="0"/>
                          <w:numId w:val="4"/>
                        </w:numPr>
                        <w:rPr>
                          <w:rFonts w:asciiTheme="majorHAnsi" w:hAnsiTheme="majorHAnsi"/>
                          <w:sz w:val="22"/>
                          <w:szCs w:val="22"/>
                        </w:rPr>
                      </w:pPr>
                      <w:r w:rsidRPr="001A393B">
                        <w:rPr>
                          <w:rFonts w:asciiTheme="majorHAnsi" w:hAnsiTheme="majorHAnsi"/>
                          <w:sz w:val="22"/>
                          <w:szCs w:val="22"/>
                          <w:lang w:val="en-IE"/>
                        </w:rPr>
                        <w:t>Downloaded expense sheets from IIRRT website for all expenses.</w:t>
                      </w:r>
                    </w:p>
                    <w:p w:rsidR="00AC6F37" w:rsidRPr="00293881" w:rsidRDefault="00AC6F37" w:rsidP="00AC6F37">
                      <w:pPr>
                        <w:ind w:firstLine="720"/>
                        <w:rPr>
                          <w:rFonts w:asciiTheme="majorHAnsi" w:hAnsiTheme="majorHAnsi"/>
                          <w:color w:val="1F497D" w:themeColor="text2"/>
                          <w:lang w:val="en-IE"/>
                        </w:rPr>
                      </w:pPr>
                    </w:p>
                  </w:txbxContent>
                </v:textbox>
                <w10:wrap type="through" anchorx="page" anchory="page"/>
              </v:shape>
            </w:pict>
          </mc:Fallback>
        </mc:AlternateContent>
      </w:r>
      <w:r w:rsidR="0061251B">
        <w:rPr>
          <w:noProof/>
        </w:rPr>
        <mc:AlternateContent>
          <mc:Choice Requires="wps">
            <w:drawing>
              <wp:anchor distT="0" distB="0" distL="114300" distR="114300" simplePos="0" relativeHeight="251660288" behindDoc="0" locked="0" layoutInCell="1" allowOverlap="1" wp14:anchorId="2F51FB2E" wp14:editId="771DE202">
                <wp:simplePos x="0" y="0"/>
                <wp:positionH relativeFrom="page">
                  <wp:posOffset>1127125</wp:posOffset>
                </wp:positionH>
                <wp:positionV relativeFrom="page">
                  <wp:posOffset>5567045</wp:posOffset>
                </wp:positionV>
                <wp:extent cx="5759450" cy="351155"/>
                <wp:effectExtent l="0" t="0" r="6350" b="4445"/>
                <wp:wrapNone/>
                <wp:docPr id="1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51155"/>
                        </a:xfrm>
                        <a:prstGeom prst="rect">
                          <a:avLst/>
                        </a:prstGeom>
                        <a:solidFill>
                          <a:schemeClr val="accent1">
                            <a:lumMod val="20000"/>
                            <a:lumOff val="80000"/>
                          </a:schemeClr>
                        </a:solid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AC6F37" w:rsidRPr="00DC0368" w:rsidRDefault="00AC6F37" w:rsidP="00AC6F37">
                            <w:pPr>
                              <w:pStyle w:val="Title"/>
                              <w:rPr>
                                <w:color w:val="auto"/>
                              </w:rPr>
                            </w:pPr>
                            <w:r>
                              <w:rPr>
                                <w:color w:val="auto"/>
                              </w:rPr>
                              <w:t xml:space="preserve">5) </w:t>
                            </w:r>
                            <w:r>
                              <w:rPr>
                                <w:smallCaps/>
                                <w:color w:val="auto"/>
                                <w:szCs w:val="48"/>
                              </w:rPr>
                              <w:t>Closure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1FB2E" id="_x0000_s1055" type="#_x0000_t202" style="position:absolute;margin-left:88.75pt;margin-top:438.35pt;width:453.5pt;height:27.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" fillcolor="#dbe5f1 [660]" stroked="f">
                <v:textbox inset=",0,,0">
                  <w:txbxContent>
                    <w:p w:rsidR="00AC6F37" w:rsidRPr="00DC0368" w:rsidRDefault="00AC6F37" w:rsidP="00AC6F37">
                      <w:pPr>
                        <w:pStyle w:val="Title"/>
                        <w:rPr>
                          <w:color w:val="auto"/>
                        </w:rPr>
                      </w:pPr>
                      <w:r>
                        <w:rPr>
                          <w:color w:val="auto"/>
                        </w:rPr>
                        <w:t xml:space="preserve">5) </w:t>
                      </w:r>
                      <w:r>
                        <w:rPr>
                          <w:smallCaps/>
                          <w:color w:val="auto"/>
                          <w:szCs w:val="48"/>
                        </w:rPr>
                        <w:t>Closure</w:t>
                      </w:r>
                    </w:p>
                  </w:txbxContent>
                </v:textbox>
                <w10:wrap anchorx="page" anchory="page"/>
              </v:shape>
            </w:pict>
          </mc:Fallback>
        </mc:AlternateContent>
      </w:r>
      <w:r w:rsidR="00AC6F37" w:rsidRPr="00AC6F37">
        <w:rPr>
          <w:rFonts w:asciiTheme="majorHAnsi" w:eastAsiaTheme="majorEastAsia" w:hAnsiTheme="majorHAnsi" w:cstheme="majorBidi"/>
          <w:bCs/>
          <w:lang w:val="en-IE"/>
        </w:rPr>
        <w:t xml:space="preserve"> </w:t>
      </w:r>
      <w:bookmarkStart w:id="110" w:name="_GoBack"/>
      <w:bookmarkEnd w:id="110"/>
    </w:p>
    <w:sectPr w:rsidR="004B3CC4" w:rsidSect="00AC6F37">
      <w:pgSz w:w="11900" w:h="16840"/>
      <w:pgMar w:top="567" w:right="1080"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F521D"/>
    <w:multiLevelType w:val="hybridMultilevel"/>
    <w:tmpl w:val="EAF8C816"/>
    <w:lvl w:ilvl="0" w:tplc="A3209F14">
      <w:start w:val="1"/>
      <w:numFmt w:val="bullet"/>
      <w:lvlText w:val=""/>
      <w:lvlJc w:val="left"/>
      <w:pPr>
        <w:tabs>
          <w:tab w:val="num" w:pos="720"/>
        </w:tabs>
        <w:ind w:left="720" w:hanging="360"/>
      </w:pPr>
      <w:rPr>
        <w:rFonts w:ascii="Wingdings" w:hAnsi="Wingdings" w:hint="default"/>
      </w:rPr>
    </w:lvl>
    <w:lvl w:ilvl="1" w:tplc="53BA8318" w:tentative="1">
      <w:start w:val="1"/>
      <w:numFmt w:val="bullet"/>
      <w:lvlText w:val=""/>
      <w:lvlJc w:val="left"/>
      <w:pPr>
        <w:tabs>
          <w:tab w:val="num" w:pos="1440"/>
        </w:tabs>
        <w:ind w:left="1440" w:hanging="360"/>
      </w:pPr>
      <w:rPr>
        <w:rFonts w:ascii="Wingdings" w:hAnsi="Wingdings" w:hint="default"/>
      </w:rPr>
    </w:lvl>
    <w:lvl w:ilvl="2" w:tplc="B1B86ED4" w:tentative="1">
      <w:start w:val="1"/>
      <w:numFmt w:val="bullet"/>
      <w:lvlText w:val=""/>
      <w:lvlJc w:val="left"/>
      <w:pPr>
        <w:tabs>
          <w:tab w:val="num" w:pos="2160"/>
        </w:tabs>
        <w:ind w:left="2160" w:hanging="360"/>
      </w:pPr>
      <w:rPr>
        <w:rFonts w:ascii="Wingdings" w:hAnsi="Wingdings" w:hint="default"/>
      </w:rPr>
    </w:lvl>
    <w:lvl w:ilvl="3" w:tplc="431C1EC2" w:tentative="1">
      <w:start w:val="1"/>
      <w:numFmt w:val="bullet"/>
      <w:lvlText w:val=""/>
      <w:lvlJc w:val="left"/>
      <w:pPr>
        <w:tabs>
          <w:tab w:val="num" w:pos="2880"/>
        </w:tabs>
        <w:ind w:left="2880" w:hanging="360"/>
      </w:pPr>
      <w:rPr>
        <w:rFonts w:ascii="Wingdings" w:hAnsi="Wingdings" w:hint="default"/>
      </w:rPr>
    </w:lvl>
    <w:lvl w:ilvl="4" w:tplc="4CCEE61A" w:tentative="1">
      <w:start w:val="1"/>
      <w:numFmt w:val="bullet"/>
      <w:lvlText w:val=""/>
      <w:lvlJc w:val="left"/>
      <w:pPr>
        <w:tabs>
          <w:tab w:val="num" w:pos="3600"/>
        </w:tabs>
        <w:ind w:left="3600" w:hanging="360"/>
      </w:pPr>
      <w:rPr>
        <w:rFonts w:ascii="Wingdings" w:hAnsi="Wingdings" w:hint="default"/>
      </w:rPr>
    </w:lvl>
    <w:lvl w:ilvl="5" w:tplc="1FC4E622" w:tentative="1">
      <w:start w:val="1"/>
      <w:numFmt w:val="bullet"/>
      <w:lvlText w:val=""/>
      <w:lvlJc w:val="left"/>
      <w:pPr>
        <w:tabs>
          <w:tab w:val="num" w:pos="4320"/>
        </w:tabs>
        <w:ind w:left="4320" w:hanging="360"/>
      </w:pPr>
      <w:rPr>
        <w:rFonts w:ascii="Wingdings" w:hAnsi="Wingdings" w:hint="default"/>
      </w:rPr>
    </w:lvl>
    <w:lvl w:ilvl="6" w:tplc="3F7CDDF6" w:tentative="1">
      <w:start w:val="1"/>
      <w:numFmt w:val="bullet"/>
      <w:lvlText w:val=""/>
      <w:lvlJc w:val="left"/>
      <w:pPr>
        <w:tabs>
          <w:tab w:val="num" w:pos="5040"/>
        </w:tabs>
        <w:ind w:left="5040" w:hanging="360"/>
      </w:pPr>
      <w:rPr>
        <w:rFonts w:ascii="Wingdings" w:hAnsi="Wingdings" w:hint="default"/>
      </w:rPr>
    </w:lvl>
    <w:lvl w:ilvl="7" w:tplc="DE8A04A2" w:tentative="1">
      <w:start w:val="1"/>
      <w:numFmt w:val="bullet"/>
      <w:lvlText w:val=""/>
      <w:lvlJc w:val="left"/>
      <w:pPr>
        <w:tabs>
          <w:tab w:val="num" w:pos="5760"/>
        </w:tabs>
        <w:ind w:left="5760" w:hanging="360"/>
      </w:pPr>
      <w:rPr>
        <w:rFonts w:ascii="Wingdings" w:hAnsi="Wingdings" w:hint="default"/>
      </w:rPr>
    </w:lvl>
    <w:lvl w:ilvl="8" w:tplc="0ECCF32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77BE0"/>
    <w:multiLevelType w:val="hybridMultilevel"/>
    <w:tmpl w:val="0680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03680"/>
    <w:multiLevelType w:val="hybridMultilevel"/>
    <w:tmpl w:val="0470A8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4B63099"/>
    <w:multiLevelType w:val="hybridMultilevel"/>
    <w:tmpl w:val="5CCEE88C"/>
    <w:lvl w:ilvl="0" w:tplc="04090001">
      <w:start w:val="1"/>
      <w:numFmt w:val="bullet"/>
      <w:lvlText w:val=""/>
      <w:lvlJc w:val="left"/>
      <w:pPr>
        <w:ind w:left="720" w:hanging="360"/>
      </w:pPr>
      <w:rPr>
        <w:rFonts w:ascii="Symbol" w:hAnsi="Symbol" w:hint="default"/>
      </w:rPr>
    </w:lvl>
    <w:lvl w:ilvl="1" w:tplc="74FED552" w:tentative="1">
      <w:start w:val="1"/>
      <w:numFmt w:val="bullet"/>
      <w:lvlText w:val=""/>
      <w:lvlJc w:val="left"/>
      <w:pPr>
        <w:tabs>
          <w:tab w:val="num" w:pos="1440"/>
        </w:tabs>
        <w:ind w:left="1440" w:hanging="360"/>
      </w:pPr>
      <w:rPr>
        <w:rFonts w:ascii="Wingdings" w:hAnsi="Wingdings" w:hint="default"/>
      </w:rPr>
    </w:lvl>
    <w:lvl w:ilvl="2" w:tplc="61766A84" w:tentative="1">
      <w:start w:val="1"/>
      <w:numFmt w:val="bullet"/>
      <w:lvlText w:val=""/>
      <w:lvlJc w:val="left"/>
      <w:pPr>
        <w:tabs>
          <w:tab w:val="num" w:pos="2160"/>
        </w:tabs>
        <w:ind w:left="2160" w:hanging="360"/>
      </w:pPr>
      <w:rPr>
        <w:rFonts w:ascii="Wingdings" w:hAnsi="Wingdings" w:hint="default"/>
      </w:rPr>
    </w:lvl>
    <w:lvl w:ilvl="3" w:tplc="BB9490B8" w:tentative="1">
      <w:start w:val="1"/>
      <w:numFmt w:val="bullet"/>
      <w:lvlText w:val=""/>
      <w:lvlJc w:val="left"/>
      <w:pPr>
        <w:tabs>
          <w:tab w:val="num" w:pos="2880"/>
        </w:tabs>
        <w:ind w:left="2880" w:hanging="360"/>
      </w:pPr>
      <w:rPr>
        <w:rFonts w:ascii="Wingdings" w:hAnsi="Wingdings" w:hint="default"/>
      </w:rPr>
    </w:lvl>
    <w:lvl w:ilvl="4" w:tplc="6E565178" w:tentative="1">
      <w:start w:val="1"/>
      <w:numFmt w:val="bullet"/>
      <w:lvlText w:val=""/>
      <w:lvlJc w:val="left"/>
      <w:pPr>
        <w:tabs>
          <w:tab w:val="num" w:pos="3600"/>
        </w:tabs>
        <w:ind w:left="3600" w:hanging="360"/>
      </w:pPr>
      <w:rPr>
        <w:rFonts w:ascii="Wingdings" w:hAnsi="Wingdings" w:hint="default"/>
      </w:rPr>
    </w:lvl>
    <w:lvl w:ilvl="5" w:tplc="EB222F68" w:tentative="1">
      <w:start w:val="1"/>
      <w:numFmt w:val="bullet"/>
      <w:lvlText w:val=""/>
      <w:lvlJc w:val="left"/>
      <w:pPr>
        <w:tabs>
          <w:tab w:val="num" w:pos="4320"/>
        </w:tabs>
        <w:ind w:left="4320" w:hanging="360"/>
      </w:pPr>
      <w:rPr>
        <w:rFonts w:ascii="Wingdings" w:hAnsi="Wingdings" w:hint="default"/>
      </w:rPr>
    </w:lvl>
    <w:lvl w:ilvl="6" w:tplc="F5FEA82C" w:tentative="1">
      <w:start w:val="1"/>
      <w:numFmt w:val="bullet"/>
      <w:lvlText w:val=""/>
      <w:lvlJc w:val="left"/>
      <w:pPr>
        <w:tabs>
          <w:tab w:val="num" w:pos="5040"/>
        </w:tabs>
        <w:ind w:left="5040" w:hanging="360"/>
      </w:pPr>
      <w:rPr>
        <w:rFonts w:ascii="Wingdings" w:hAnsi="Wingdings" w:hint="default"/>
      </w:rPr>
    </w:lvl>
    <w:lvl w:ilvl="7" w:tplc="44A4D764" w:tentative="1">
      <w:start w:val="1"/>
      <w:numFmt w:val="bullet"/>
      <w:lvlText w:val=""/>
      <w:lvlJc w:val="left"/>
      <w:pPr>
        <w:tabs>
          <w:tab w:val="num" w:pos="5760"/>
        </w:tabs>
        <w:ind w:left="5760" w:hanging="360"/>
      </w:pPr>
      <w:rPr>
        <w:rFonts w:ascii="Wingdings" w:hAnsi="Wingdings" w:hint="default"/>
      </w:rPr>
    </w:lvl>
    <w:lvl w:ilvl="8" w:tplc="9CD4E82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F10E25"/>
    <w:multiLevelType w:val="hybridMultilevel"/>
    <w:tmpl w:val="CCBCE90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IRRT CPD OFFICER">
    <w15:presenceInfo w15:providerId="None" w15:userId="IIRRT CPD OFFIC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PublishingViewTables" w:val="0"/>
  </w:docVars>
  <w:rsids>
    <w:rsidRoot w:val="0074050E"/>
    <w:rsid w:val="000304EB"/>
    <w:rsid w:val="001730A5"/>
    <w:rsid w:val="001A393B"/>
    <w:rsid w:val="00221E17"/>
    <w:rsid w:val="003A0FB4"/>
    <w:rsid w:val="00460720"/>
    <w:rsid w:val="00463410"/>
    <w:rsid w:val="004B3CC4"/>
    <w:rsid w:val="004C688A"/>
    <w:rsid w:val="00591721"/>
    <w:rsid w:val="005E02EA"/>
    <w:rsid w:val="0061251B"/>
    <w:rsid w:val="00677CD6"/>
    <w:rsid w:val="0074050E"/>
    <w:rsid w:val="007C104C"/>
    <w:rsid w:val="008D594C"/>
    <w:rsid w:val="008E3DEE"/>
    <w:rsid w:val="009B79C4"/>
    <w:rsid w:val="00A615C0"/>
    <w:rsid w:val="00AC6F37"/>
    <w:rsid w:val="00AD1007"/>
    <w:rsid w:val="00C8059F"/>
    <w:rsid w:val="00CC74FB"/>
    <w:rsid w:val="00CF1622"/>
    <w:rsid w:val="00DC0368"/>
    <w:rsid w:val="00DF0F22"/>
    <w:rsid w:val="00E93AAF"/>
    <w:rsid w:val="00EF7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F13197"/>
  <w15:docId w15:val="{DA6BC3A1-C841-472D-97C0-12101684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0720"/>
  </w:style>
  <w:style w:type="paragraph" w:styleId="Heading1">
    <w:name w:val="heading 1"/>
    <w:basedOn w:val="Normal"/>
    <w:link w:val="Heading1Char"/>
    <w:qFormat/>
    <w:rsid w:val="00DC0368"/>
    <w:pPr>
      <w:outlineLvl w:val="0"/>
    </w:pPr>
    <w:rPr>
      <w:rFonts w:asciiTheme="majorHAnsi" w:eastAsiaTheme="majorEastAsia" w:hAnsiTheme="majorHAnsi" w:cstheme="majorBidi"/>
      <w:b/>
      <w:bCs/>
      <w:color w:val="1F497D" w:themeColor="text2"/>
      <w:sz w:val="28"/>
      <w:szCs w:val="32"/>
    </w:rPr>
  </w:style>
  <w:style w:type="paragraph" w:styleId="Heading2">
    <w:name w:val="heading 2"/>
    <w:basedOn w:val="Normal"/>
    <w:next w:val="Normal"/>
    <w:link w:val="Heading2Char"/>
    <w:uiPriority w:val="9"/>
    <w:unhideWhenUsed/>
    <w:qFormat/>
    <w:rsid w:val="00221E1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368"/>
    <w:rPr>
      <w:rFonts w:asciiTheme="majorHAnsi" w:eastAsiaTheme="majorEastAsia" w:hAnsiTheme="majorHAnsi" w:cstheme="majorBidi"/>
      <w:b/>
      <w:bCs/>
      <w:color w:val="1F497D" w:themeColor="text2"/>
      <w:sz w:val="28"/>
      <w:szCs w:val="32"/>
    </w:rPr>
  </w:style>
  <w:style w:type="paragraph" w:styleId="Title">
    <w:name w:val="Title"/>
    <w:basedOn w:val="Normal"/>
    <w:link w:val="TitleChar"/>
    <w:qFormat/>
    <w:rsid w:val="00DC0368"/>
    <w:rPr>
      <w:rFonts w:asciiTheme="majorHAnsi" w:eastAsiaTheme="majorEastAsia" w:hAnsiTheme="majorHAnsi" w:cs="Corbel"/>
      <w:color w:val="FFFFFF" w:themeColor="background1"/>
      <w:kern w:val="28"/>
      <w:sz w:val="48"/>
      <w:szCs w:val="52"/>
    </w:rPr>
  </w:style>
  <w:style w:type="character" w:customStyle="1" w:styleId="TitleChar">
    <w:name w:val="Title Char"/>
    <w:basedOn w:val="DefaultParagraphFont"/>
    <w:link w:val="Title"/>
    <w:rsid w:val="00DC0368"/>
    <w:rPr>
      <w:rFonts w:asciiTheme="majorHAnsi" w:eastAsiaTheme="majorEastAsia" w:hAnsiTheme="majorHAnsi" w:cs="Corbel"/>
      <w:color w:val="FFFFFF" w:themeColor="background1"/>
      <w:kern w:val="28"/>
      <w:sz w:val="48"/>
      <w:szCs w:val="52"/>
    </w:rPr>
  </w:style>
  <w:style w:type="character" w:styleId="Hyperlink">
    <w:name w:val="Hyperlink"/>
    <w:basedOn w:val="DefaultParagraphFont"/>
    <w:uiPriority w:val="99"/>
    <w:unhideWhenUsed/>
    <w:rsid w:val="00DC0368"/>
    <w:rPr>
      <w:color w:val="0000FF" w:themeColor="hyperlink"/>
      <w:u w:val="single"/>
    </w:rPr>
  </w:style>
  <w:style w:type="paragraph" w:customStyle="1" w:styleId="BodyText-Light">
    <w:name w:val="Body Text - Light"/>
    <w:basedOn w:val="Normal"/>
    <w:qFormat/>
    <w:rsid w:val="00AC6F37"/>
    <w:pPr>
      <w:spacing w:line="264" w:lineRule="auto"/>
    </w:pPr>
    <w:rPr>
      <w:color w:val="FFFFFF" w:themeColor="background1"/>
      <w:sz w:val="18"/>
    </w:rPr>
  </w:style>
  <w:style w:type="character" w:styleId="FollowedHyperlink">
    <w:name w:val="FollowedHyperlink"/>
    <w:basedOn w:val="DefaultParagraphFont"/>
    <w:uiPriority w:val="99"/>
    <w:semiHidden/>
    <w:unhideWhenUsed/>
    <w:rsid w:val="00AC6F37"/>
    <w:rPr>
      <w:color w:val="800080" w:themeColor="followedHyperlink"/>
      <w:u w:val="single"/>
    </w:rPr>
  </w:style>
  <w:style w:type="character" w:customStyle="1" w:styleId="Heading2Char">
    <w:name w:val="Heading 2 Char"/>
    <w:basedOn w:val="DefaultParagraphFont"/>
    <w:link w:val="Heading2"/>
    <w:uiPriority w:val="9"/>
    <w:rsid w:val="00221E1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A393B"/>
    <w:pPr>
      <w:ind w:left="720"/>
      <w:contextualSpacing/>
    </w:pPr>
  </w:style>
  <w:style w:type="table" w:styleId="LightShading-Accent1">
    <w:name w:val="Light Shading Accent 1"/>
    <w:basedOn w:val="TableNormal"/>
    <w:uiPriority w:val="60"/>
    <w:rsid w:val="0046072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460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7C55"/>
    <w:rPr>
      <w:rFonts w:ascii="Tahoma" w:hAnsi="Tahoma" w:cs="Tahoma"/>
      <w:sz w:val="16"/>
      <w:szCs w:val="16"/>
    </w:rPr>
  </w:style>
  <w:style w:type="character" w:customStyle="1" w:styleId="BalloonTextChar">
    <w:name w:val="Balloon Text Char"/>
    <w:basedOn w:val="DefaultParagraphFont"/>
    <w:link w:val="BalloonText"/>
    <w:uiPriority w:val="99"/>
    <w:semiHidden/>
    <w:rsid w:val="00EF7C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rrt.ie" TargetMode="External"/><Relationship Id="rId13" Type="http://schemas.openxmlformats.org/officeDocument/2006/relationships/hyperlink" Target="http://www.iirrt.ie/cpd/application-for-cpd-funding" TargetMode="External"/><Relationship Id="rId18" Type="http://schemas.openxmlformats.org/officeDocument/2006/relationships/hyperlink" Target="http://www.iirrt.ie/type"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mailto:iirrtcpdofficer@gmail.com" TargetMode="External"/><Relationship Id="rId7" Type="http://schemas.openxmlformats.org/officeDocument/2006/relationships/image" Target="media/image2.jpeg"/><Relationship Id="rId12" Type="http://schemas.openxmlformats.org/officeDocument/2006/relationships/hyperlink" Target="mailto:iirrtcpdofficer@gmail.com" TargetMode="External"/><Relationship Id="rId17" Type="http://schemas.openxmlformats.org/officeDocument/2006/relationships/hyperlink" Target="mailto:iirrtcpdofficer@gmail.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irrt@gmail.com" TargetMode="External"/><Relationship Id="rId20" Type="http://schemas.openxmlformats.org/officeDocument/2006/relationships/hyperlink" Target="mailto:iirrt@gmail.com" TargetMode="External"/><Relationship Id="rId1" Type="http://schemas.openxmlformats.org/officeDocument/2006/relationships/numbering" Target="numbering.xml"/><Relationship Id="rId6" Type="http://schemas.openxmlformats.org/officeDocument/2006/relationships/hyperlink" Target="http://www.iirrt.ie" TargetMode="External"/><Relationship Id="rId11" Type="http://schemas.openxmlformats.org/officeDocument/2006/relationships/hyperlink" Target="http://www.iirrt.ie/cpd/application-for-cpd-funding" TargetMode="External"/><Relationship Id="rId24" Type="http://schemas.openxmlformats.org/officeDocument/2006/relationships/hyperlink" Target="http://www.iirrt.ie/wp-content/uploads/2012/05/Radiation-Protection-Update_020213_Flier.pdf" TargetMode="External"/><Relationship Id="rId5" Type="http://schemas.openxmlformats.org/officeDocument/2006/relationships/image" Target="media/image1.jpeg"/><Relationship Id="rId15" Type="http://schemas.openxmlformats.org/officeDocument/2006/relationships/hyperlink" Target="mailto:iirrtcpdofficer@gmail.com" TargetMode="External"/><Relationship Id="rId23" Type="http://schemas.openxmlformats.org/officeDocument/2006/relationships/hyperlink" Target="http://www.iirrt.ie/wp-content/uploads/2012/05/Radiation-Protection-Update_020213_Flier.pdf" TargetMode="External"/><Relationship Id="rId10" Type="http://schemas.openxmlformats.org/officeDocument/2006/relationships/image" Target="media/image4.jpeg"/><Relationship Id="rId19" Type="http://schemas.openxmlformats.org/officeDocument/2006/relationships/hyperlink" Target="mailto:iirrtcpdofficer@gmail.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iirrtcpdofficer@gmail.com" TargetMode="External"/><Relationship Id="rId22" Type="http://schemas.openxmlformats.org/officeDocument/2006/relationships/hyperlink" Target="http://www.iirrt.ie/typ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Ciara's Artisan Foods Ltd</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 O'Dowd</dc:creator>
  <cp:lastModifiedBy>IIRRT CPD OFFICER</cp:lastModifiedBy>
  <cp:revision>2</cp:revision>
  <dcterms:created xsi:type="dcterms:W3CDTF">2017-06-10T19:55:00Z</dcterms:created>
  <dcterms:modified xsi:type="dcterms:W3CDTF">2017-06-10T19:55:00Z</dcterms:modified>
</cp:coreProperties>
</file>